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068" w:rsidRPr="00E33A4F" w:rsidRDefault="00D33EBB" w:rsidP="00C207CE">
      <w:pPr>
        <w:pStyle w:val="Title"/>
        <w:jc w:val="center"/>
        <w:rPr>
          <w:rFonts w:ascii="Times New Roman" w:hAnsi="Times New Roman"/>
          <w:sz w:val="44"/>
          <w:szCs w:val="44"/>
        </w:rPr>
      </w:pPr>
      <w:r w:rsidRPr="00E33A4F">
        <w:rPr>
          <w:rFonts w:ascii="Times New Roman" w:hAnsi="Times New Roman"/>
          <w:sz w:val="44"/>
          <w:szCs w:val="44"/>
        </w:rPr>
        <w:t>Martha &amp; Mary Lutheran Services</w:t>
      </w:r>
      <w:r w:rsidR="00DB5C0C" w:rsidRPr="00E33A4F">
        <w:rPr>
          <w:rFonts w:ascii="Times New Roman" w:hAnsi="Times New Roman"/>
          <w:sz w:val="44"/>
          <w:szCs w:val="44"/>
        </w:rPr>
        <w:t xml:space="preserve"> </w:t>
      </w:r>
    </w:p>
    <w:p w:rsidR="006D61C2" w:rsidRPr="00E33A4F" w:rsidRDefault="006D61C2" w:rsidP="00C207CE">
      <w:pPr>
        <w:pStyle w:val="Title"/>
        <w:jc w:val="center"/>
        <w:rPr>
          <w:rFonts w:ascii="Times New Roman" w:hAnsi="Times New Roman"/>
          <w:sz w:val="44"/>
          <w:szCs w:val="44"/>
        </w:rPr>
      </w:pPr>
      <w:r w:rsidRPr="00E33A4F">
        <w:rPr>
          <w:rFonts w:ascii="Times New Roman" w:hAnsi="Times New Roman"/>
          <w:sz w:val="44"/>
          <w:szCs w:val="44"/>
        </w:rPr>
        <w:t>Investment Policy</w:t>
      </w:r>
    </w:p>
    <w:p w:rsidR="00FF524D" w:rsidRPr="00B040EE" w:rsidRDefault="00FF524D" w:rsidP="0015721F">
      <w:pPr>
        <w:jc w:val="center"/>
        <w:rPr>
          <w:rFonts w:ascii="Times New Roman" w:hAnsi="Times New Roman"/>
        </w:rPr>
      </w:pPr>
      <w:r w:rsidRPr="00B040EE">
        <w:rPr>
          <w:rFonts w:ascii="Times New Roman" w:hAnsi="Times New Roman"/>
        </w:rPr>
        <w:t>(</w:t>
      </w:r>
      <w:r w:rsidR="00BF7B67">
        <w:rPr>
          <w:rFonts w:ascii="Times New Roman" w:hAnsi="Times New Roman"/>
        </w:rPr>
        <w:t>Approval</w:t>
      </w:r>
      <w:r w:rsidR="00872FFC" w:rsidRPr="00B040EE">
        <w:rPr>
          <w:rFonts w:ascii="Times New Roman" w:hAnsi="Times New Roman"/>
        </w:rPr>
        <w:t xml:space="preserve"> Date </w:t>
      </w:r>
      <w:r w:rsidR="00C777B3">
        <w:rPr>
          <w:rFonts w:ascii="Times New Roman" w:hAnsi="Times New Roman"/>
        </w:rPr>
        <w:t>–</w:t>
      </w:r>
      <w:r w:rsidR="00872FFC" w:rsidRPr="00B040EE">
        <w:rPr>
          <w:rFonts w:ascii="Times New Roman" w:hAnsi="Times New Roman"/>
        </w:rPr>
        <w:t xml:space="preserve"> </w:t>
      </w:r>
      <w:r w:rsidR="00C777B3">
        <w:rPr>
          <w:rFonts w:ascii="Times New Roman" w:hAnsi="Times New Roman"/>
        </w:rPr>
        <w:t>10/30/2014</w:t>
      </w:r>
      <w:ins w:id="0" w:author="Jennifer Bailey" w:date="2018-02-21T10:30:00Z">
        <w:r w:rsidR="00902F4E">
          <w:rPr>
            <w:rFonts w:ascii="Times New Roman" w:hAnsi="Times New Roman"/>
          </w:rPr>
          <w:t>; Revised February 19, 2018</w:t>
        </w:r>
      </w:ins>
      <w:r w:rsidRPr="00B040EE">
        <w:rPr>
          <w:rFonts w:ascii="Times New Roman" w:hAnsi="Times New Roman"/>
        </w:rPr>
        <w:t>)</w:t>
      </w:r>
    </w:p>
    <w:p w:rsidR="006D61C2" w:rsidRPr="002A0356" w:rsidRDefault="007C18BF" w:rsidP="007B1DC7">
      <w:pPr>
        <w:pStyle w:val="Subtitle"/>
        <w:rPr>
          <w:rFonts w:ascii="Times New Roman" w:hAnsi="Times New Roman"/>
        </w:rPr>
      </w:pPr>
      <w:r w:rsidRPr="002A0356">
        <w:rPr>
          <w:rFonts w:ascii="Times New Roman" w:hAnsi="Times New Roman"/>
        </w:rPr>
        <w:t>I</w:t>
      </w:r>
      <w:r w:rsidR="006D61C2" w:rsidRPr="002A0356">
        <w:rPr>
          <w:rFonts w:ascii="Times New Roman" w:hAnsi="Times New Roman"/>
        </w:rPr>
        <w:t>NTRODUCTION</w:t>
      </w:r>
    </w:p>
    <w:p w:rsidR="00D33EBB" w:rsidRPr="002A0356" w:rsidRDefault="00A521AF"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 xml:space="preserve">This </w:t>
      </w:r>
      <w:r w:rsidR="00347915" w:rsidRPr="002A0356">
        <w:rPr>
          <w:rFonts w:ascii="Times New Roman" w:eastAsia="MS Mincho" w:hAnsi="Times New Roman"/>
          <w:color w:val="000000"/>
          <w:sz w:val="24"/>
          <w:szCs w:val="24"/>
          <w:lang w:eastAsia="ja-JP"/>
        </w:rPr>
        <w:t>Investment Policy Statement (IPS) defines the investment policy, guidelines and performance objectives applicable to the investment assets of Martha &amp; Mary Lutheran Services in accordance with the standards of care and prudence outlined in the Washington State Uniform Prudent Management of Ins</w:t>
      </w:r>
      <w:r>
        <w:rPr>
          <w:rFonts w:ascii="Times New Roman" w:eastAsia="MS Mincho" w:hAnsi="Times New Roman"/>
          <w:color w:val="000000"/>
          <w:sz w:val="24"/>
          <w:szCs w:val="24"/>
          <w:lang w:eastAsia="ja-JP"/>
        </w:rPr>
        <w:t xml:space="preserve">titutional Funds Act (UPMIFA). </w:t>
      </w:r>
      <w:r w:rsidR="00347915" w:rsidRPr="002A0356">
        <w:rPr>
          <w:rFonts w:ascii="Times New Roman" w:eastAsia="MS Mincho" w:hAnsi="Times New Roman"/>
          <w:color w:val="000000"/>
          <w:sz w:val="24"/>
          <w:szCs w:val="24"/>
          <w:lang w:eastAsia="ja-JP"/>
        </w:rPr>
        <w:t xml:space="preserve">The purpose </w:t>
      </w:r>
      <w:r>
        <w:rPr>
          <w:rFonts w:ascii="Times New Roman" w:eastAsia="MS Mincho" w:hAnsi="Times New Roman"/>
          <w:color w:val="000000"/>
          <w:sz w:val="24"/>
          <w:szCs w:val="24"/>
          <w:lang w:eastAsia="ja-JP"/>
        </w:rPr>
        <w:t xml:space="preserve">of this document is threefold. </w:t>
      </w:r>
      <w:r w:rsidR="00347915" w:rsidRPr="002A0356">
        <w:rPr>
          <w:rFonts w:ascii="Times New Roman" w:eastAsia="MS Mincho" w:hAnsi="Times New Roman"/>
          <w:color w:val="000000"/>
          <w:sz w:val="24"/>
          <w:szCs w:val="24"/>
          <w:lang w:eastAsia="ja-JP"/>
        </w:rPr>
        <w:t xml:space="preserve">First, it will constitute the </w:t>
      </w:r>
      <w:r>
        <w:rPr>
          <w:rFonts w:ascii="Times New Roman" w:eastAsia="MS Mincho" w:hAnsi="Times New Roman"/>
          <w:color w:val="000000"/>
          <w:sz w:val="24"/>
          <w:szCs w:val="24"/>
          <w:lang w:eastAsia="ja-JP"/>
        </w:rPr>
        <w:t xml:space="preserve">plan for investing the assets. </w:t>
      </w:r>
      <w:r w:rsidR="00347915" w:rsidRPr="002A0356">
        <w:rPr>
          <w:rFonts w:ascii="Times New Roman" w:eastAsia="MS Mincho" w:hAnsi="Times New Roman"/>
          <w:color w:val="000000"/>
          <w:sz w:val="24"/>
          <w:szCs w:val="24"/>
          <w:lang w:eastAsia="ja-JP"/>
        </w:rPr>
        <w:t xml:space="preserve">Second, it will serve as a communications tool between the Finance Committee </w:t>
      </w:r>
      <w:r w:rsidR="008E279C" w:rsidRPr="002A0356">
        <w:rPr>
          <w:rFonts w:ascii="Times New Roman" w:eastAsia="MS Mincho" w:hAnsi="Times New Roman"/>
          <w:color w:val="000000"/>
          <w:sz w:val="24"/>
          <w:szCs w:val="24"/>
          <w:lang w:eastAsia="ja-JP"/>
        </w:rPr>
        <w:t xml:space="preserve">(the “Committee”) </w:t>
      </w:r>
      <w:r w:rsidR="00347915" w:rsidRPr="002A0356">
        <w:rPr>
          <w:rFonts w:ascii="Times New Roman" w:eastAsia="MS Mincho" w:hAnsi="Times New Roman"/>
          <w:color w:val="000000"/>
          <w:sz w:val="24"/>
          <w:szCs w:val="24"/>
          <w:lang w:eastAsia="ja-JP"/>
        </w:rPr>
        <w:t>a</w:t>
      </w:r>
      <w:r>
        <w:rPr>
          <w:rFonts w:ascii="Times New Roman" w:eastAsia="MS Mincho" w:hAnsi="Times New Roman"/>
          <w:color w:val="000000"/>
          <w:sz w:val="24"/>
          <w:szCs w:val="24"/>
          <w:lang w:eastAsia="ja-JP"/>
        </w:rPr>
        <w:t xml:space="preserve">nd the Investment Consultants. </w:t>
      </w:r>
      <w:r w:rsidR="00347915" w:rsidRPr="002A0356">
        <w:rPr>
          <w:rFonts w:ascii="Times New Roman" w:eastAsia="MS Mincho" w:hAnsi="Times New Roman"/>
          <w:color w:val="000000"/>
          <w:sz w:val="24"/>
          <w:szCs w:val="24"/>
          <w:lang w:eastAsia="ja-JP"/>
        </w:rPr>
        <w:t>Third, these guidelines will provide a framework to measure the ongoing progress of the investment</w:t>
      </w:r>
      <w:r w:rsidR="00DB5C0C" w:rsidRPr="002A0356">
        <w:rPr>
          <w:rFonts w:ascii="Times New Roman" w:eastAsia="MS Mincho" w:hAnsi="Times New Roman"/>
          <w:color w:val="000000"/>
          <w:sz w:val="24"/>
          <w:szCs w:val="24"/>
          <w:lang w:eastAsia="ja-JP"/>
        </w:rPr>
        <w:t>(s)</w:t>
      </w:r>
      <w:r w:rsidR="00347915" w:rsidRPr="002A0356">
        <w:rPr>
          <w:rFonts w:ascii="Times New Roman" w:eastAsia="MS Mincho" w:hAnsi="Times New Roman"/>
          <w:color w:val="000000"/>
          <w:sz w:val="24"/>
          <w:szCs w:val="24"/>
          <w:lang w:eastAsia="ja-JP"/>
        </w:rPr>
        <w:t>.</w:t>
      </w:r>
    </w:p>
    <w:p w:rsidR="00347915" w:rsidRPr="002A0356" w:rsidRDefault="00347915"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p>
    <w:p w:rsidR="00C777B3" w:rsidRDefault="00F3180E" w:rsidP="0015721F">
      <w:pPr>
        <w:jc w:val="both"/>
        <w:rPr>
          <w:rFonts w:ascii="Times New Roman" w:hAnsi="Times New Roman"/>
          <w:i/>
          <w:color w:val="4F81BD" w:themeColor="accent1"/>
          <w:sz w:val="24"/>
          <w:szCs w:val="24"/>
        </w:rPr>
      </w:pPr>
      <w:r w:rsidRPr="002A0356">
        <w:rPr>
          <w:rFonts w:ascii="Times New Roman" w:hAnsi="Times New Roman"/>
          <w:i/>
          <w:color w:val="4F81BD" w:themeColor="accent1"/>
          <w:sz w:val="24"/>
          <w:szCs w:val="24"/>
        </w:rPr>
        <w:t>Philosophy:</w:t>
      </w:r>
    </w:p>
    <w:p w:rsidR="00F3180E" w:rsidRPr="00902F4E" w:rsidRDefault="00902F4E" w:rsidP="0015721F">
      <w:pPr>
        <w:jc w:val="both"/>
        <w:rPr>
          <w:rFonts w:ascii="Times New Roman" w:hAnsi="Times New Roman"/>
          <w:sz w:val="24"/>
          <w:szCs w:val="24"/>
          <w:rPrChange w:id="1" w:author="Jennifer Bailey" w:date="2018-02-21T10:32:00Z">
            <w:rPr>
              <w:rFonts w:ascii="Times New Roman" w:hAnsi="Times New Roman"/>
              <w:i/>
              <w:color w:val="4F81BD" w:themeColor="accent1"/>
              <w:sz w:val="24"/>
              <w:szCs w:val="24"/>
            </w:rPr>
          </w:rPrChange>
        </w:rPr>
      </w:pPr>
      <w:ins w:id="2" w:author="Jennifer Bailey" w:date="2018-02-21T10:31:00Z">
        <w:r w:rsidRPr="00902F4E">
          <w:rPr>
            <w:rFonts w:ascii="Times New Roman" w:hAnsi="Times New Roman"/>
            <w:sz w:val="24"/>
            <w:szCs w:val="24"/>
          </w:rPr>
          <w:t xml:space="preserve">While Martha and Mary Lutheran Services has a moderate to long-term investment horizon, it concurrently needs the ability to access its investment assets for short-term liquidity needs, and its assets need to be allocated accordingly.  </w:t>
        </w:r>
      </w:ins>
      <w:del w:id="3" w:author="Jennifer Bailey" w:date="2018-02-21T10:31:00Z">
        <w:r w:rsidR="00C777B3" w:rsidDel="00902F4E">
          <w:rPr>
            <w:rFonts w:ascii="Times New Roman" w:hAnsi="Times New Roman"/>
            <w:sz w:val="24"/>
            <w:szCs w:val="24"/>
          </w:rPr>
          <w:delText xml:space="preserve">Martha &amp; Mary Lutheran Services have a moderate to long term investment horizon, and allocate its assets accordingly.  </w:delText>
        </w:r>
      </w:del>
      <w:r w:rsidR="00C777B3">
        <w:rPr>
          <w:rFonts w:ascii="Times New Roman" w:hAnsi="Times New Roman"/>
          <w:sz w:val="24"/>
          <w:szCs w:val="24"/>
        </w:rPr>
        <w:t>I</w:t>
      </w:r>
      <w:r w:rsidR="00F3180E" w:rsidRPr="002A0356">
        <w:rPr>
          <w:rFonts w:ascii="Times New Roman" w:hAnsi="Times New Roman"/>
          <w:sz w:val="24"/>
          <w:szCs w:val="24"/>
        </w:rPr>
        <w:t xml:space="preserve">t is recognized that a </w:t>
      </w:r>
      <w:r w:rsidR="00C777B3">
        <w:rPr>
          <w:rFonts w:ascii="Times New Roman" w:hAnsi="Times New Roman"/>
          <w:sz w:val="24"/>
          <w:szCs w:val="24"/>
        </w:rPr>
        <w:t xml:space="preserve">strategic </w:t>
      </w:r>
      <w:del w:id="4" w:author="Jennifer Bailey" w:date="2018-02-21T10:32:00Z">
        <w:r w:rsidR="00F3180E" w:rsidRPr="002A0356" w:rsidDel="00902F4E">
          <w:rPr>
            <w:rFonts w:ascii="Times New Roman" w:hAnsi="Times New Roman"/>
            <w:sz w:val="24"/>
            <w:szCs w:val="24"/>
          </w:rPr>
          <w:delText xml:space="preserve">long-run </w:delText>
        </w:r>
      </w:del>
      <w:r w:rsidR="00F3180E" w:rsidRPr="002A0356">
        <w:rPr>
          <w:rFonts w:ascii="Times New Roman" w:hAnsi="Times New Roman"/>
          <w:sz w:val="24"/>
          <w:szCs w:val="24"/>
        </w:rPr>
        <w:t xml:space="preserve">asset allocation plan implemented in a consistent and disciplined manner will be the major determinant of </w:t>
      </w:r>
      <w:r w:rsidR="004142DC" w:rsidRPr="002A0356">
        <w:rPr>
          <w:rFonts w:ascii="Times New Roman" w:hAnsi="Times New Roman"/>
          <w:sz w:val="24"/>
          <w:szCs w:val="24"/>
        </w:rPr>
        <w:t>the investment</w:t>
      </w:r>
      <w:r w:rsidR="00F3180E" w:rsidRPr="002A0356">
        <w:rPr>
          <w:rFonts w:ascii="Times New Roman" w:hAnsi="Times New Roman"/>
          <w:sz w:val="24"/>
          <w:szCs w:val="24"/>
        </w:rPr>
        <w:t xml:space="preserve"> performance.</w:t>
      </w:r>
    </w:p>
    <w:p w:rsidR="004142DC" w:rsidRPr="002A0356" w:rsidRDefault="00F3180E" w:rsidP="0015721F">
      <w:pPr>
        <w:jc w:val="both"/>
        <w:rPr>
          <w:rFonts w:ascii="Times New Roman" w:hAnsi="Times New Roman"/>
          <w:sz w:val="24"/>
          <w:szCs w:val="24"/>
        </w:rPr>
      </w:pPr>
      <w:r w:rsidRPr="002A0356">
        <w:rPr>
          <w:rFonts w:ascii="Times New Roman" w:hAnsi="Times New Roman"/>
          <w:sz w:val="24"/>
          <w:szCs w:val="24"/>
        </w:rPr>
        <w:t>The assets will be ma</w:t>
      </w:r>
      <w:r w:rsidR="002A0356">
        <w:rPr>
          <w:rFonts w:ascii="Times New Roman" w:hAnsi="Times New Roman"/>
          <w:sz w:val="24"/>
          <w:szCs w:val="24"/>
        </w:rPr>
        <w:t xml:space="preserve">naged on a total return basis. While Martha </w:t>
      </w:r>
      <w:r w:rsidRPr="002A0356">
        <w:rPr>
          <w:rFonts w:ascii="Times New Roman" w:hAnsi="Times New Roman"/>
          <w:sz w:val="24"/>
          <w:szCs w:val="24"/>
        </w:rPr>
        <w:t>&amp; Mary recognize the importance of preservation of capital, it also adheres to the principle that varying degrees of investment risk are generally rewarded with compensating returns.</w:t>
      </w: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Uniform Prudent Management of Institutional Funds </w:t>
      </w:r>
      <w:r w:rsidR="00D33EBB" w:rsidRPr="002A0356">
        <w:rPr>
          <w:rFonts w:ascii="Times New Roman" w:hAnsi="Times New Roman"/>
        </w:rPr>
        <w:t>Act (</w:t>
      </w:r>
      <w:r w:rsidRPr="002A0356">
        <w:rPr>
          <w:rFonts w:ascii="Times New Roman" w:hAnsi="Times New Roman"/>
        </w:rPr>
        <w:t xml:space="preserve">UPMIFA) </w:t>
      </w:r>
    </w:p>
    <w:p w:rsidR="006D61C2" w:rsidRPr="002A0356" w:rsidRDefault="007D7FCD" w:rsidP="0015721F">
      <w:pPr>
        <w:jc w:val="both"/>
        <w:rPr>
          <w:rFonts w:ascii="Times New Roman" w:hAnsi="Times New Roman"/>
          <w:sz w:val="24"/>
          <w:szCs w:val="24"/>
        </w:rPr>
      </w:pPr>
      <w:r w:rsidRPr="002A0356">
        <w:rPr>
          <w:rFonts w:ascii="Times New Roman" w:hAnsi="Times New Roman"/>
          <w:sz w:val="24"/>
          <w:szCs w:val="24"/>
        </w:rPr>
        <w:t xml:space="preserve">The Board of </w:t>
      </w:r>
      <w:r w:rsidR="00D33EBB" w:rsidRPr="002A0356">
        <w:rPr>
          <w:rFonts w:ascii="Times New Roman" w:hAnsi="Times New Roman"/>
          <w:sz w:val="24"/>
          <w:szCs w:val="24"/>
        </w:rPr>
        <w:t xml:space="preserve">Martha &amp; Mary Lutheran Services </w:t>
      </w:r>
      <w:r w:rsidRPr="002A0356">
        <w:rPr>
          <w:rFonts w:ascii="Times New Roman" w:hAnsi="Times New Roman"/>
          <w:sz w:val="24"/>
          <w:szCs w:val="24"/>
        </w:rPr>
        <w:t>recognizes</w:t>
      </w:r>
      <w:r w:rsidR="006D61C2" w:rsidRPr="002A0356">
        <w:rPr>
          <w:rFonts w:ascii="Times New Roman" w:hAnsi="Times New Roman"/>
          <w:sz w:val="24"/>
          <w:szCs w:val="24"/>
        </w:rPr>
        <w:t xml:space="preserve"> that the precepts of fidu</w:t>
      </w:r>
      <w:r w:rsidR="002A0356">
        <w:rPr>
          <w:rFonts w:ascii="Times New Roman" w:hAnsi="Times New Roman"/>
          <w:sz w:val="24"/>
          <w:szCs w:val="24"/>
        </w:rPr>
        <w:t xml:space="preserve">ciary stewardship and oversight </w:t>
      </w:r>
      <w:r w:rsidR="006D61C2" w:rsidRPr="002A0356">
        <w:rPr>
          <w:rFonts w:ascii="Times New Roman" w:hAnsi="Times New Roman"/>
          <w:sz w:val="24"/>
          <w:szCs w:val="24"/>
        </w:rPr>
        <w:t xml:space="preserve">of investment management outlined by UPMIFA </w:t>
      </w:r>
      <w:r w:rsidR="00D33EBB" w:rsidRPr="002A0356">
        <w:rPr>
          <w:rFonts w:ascii="Times New Roman" w:hAnsi="Times New Roman"/>
          <w:sz w:val="24"/>
          <w:szCs w:val="24"/>
        </w:rPr>
        <w:t>is</w:t>
      </w:r>
      <w:r w:rsidR="006D61C2" w:rsidRPr="002A0356">
        <w:rPr>
          <w:rFonts w:ascii="Times New Roman" w:hAnsi="Times New Roman"/>
          <w:sz w:val="24"/>
          <w:szCs w:val="24"/>
        </w:rPr>
        <w:t xml:space="preserve"> a useful framework for helping guide the Board in process and decision-making.  </w:t>
      </w:r>
    </w:p>
    <w:p w:rsidR="006D61C2" w:rsidRPr="002A0356" w:rsidRDefault="006D61C2" w:rsidP="0015721F">
      <w:pPr>
        <w:jc w:val="both"/>
        <w:rPr>
          <w:rFonts w:ascii="Times New Roman" w:hAnsi="Times New Roman"/>
          <w:sz w:val="24"/>
          <w:szCs w:val="24"/>
        </w:rPr>
      </w:pPr>
      <w:r w:rsidRPr="002A0356">
        <w:rPr>
          <w:rFonts w:ascii="Times New Roman" w:hAnsi="Times New Roman"/>
          <w:sz w:val="24"/>
          <w:szCs w:val="24"/>
        </w:rPr>
        <w:t>UPMIFA states that persons responsible for managing and investing charitable assets must act ”in good faith an</w:t>
      </w:r>
      <w:r w:rsidR="00612D4E" w:rsidRPr="002A0356">
        <w:rPr>
          <w:rFonts w:ascii="Times New Roman" w:hAnsi="Times New Roman"/>
          <w:sz w:val="24"/>
          <w:szCs w:val="24"/>
        </w:rPr>
        <w:t>d with the care an</w:t>
      </w:r>
      <w:r w:rsidRPr="002A0356">
        <w:rPr>
          <w:rFonts w:ascii="Times New Roman" w:hAnsi="Times New Roman"/>
          <w:sz w:val="24"/>
          <w:szCs w:val="24"/>
        </w:rPr>
        <w:t xml:space="preserve"> ordinarily prudent person in a like position would exercise under similar circumstances”. </w:t>
      </w:r>
      <w:r w:rsidR="00347915" w:rsidRPr="002A0356">
        <w:rPr>
          <w:rFonts w:ascii="Times New Roman" w:hAnsi="Times New Roman"/>
          <w:sz w:val="24"/>
          <w:szCs w:val="24"/>
        </w:rPr>
        <w:t xml:space="preserve"> </w:t>
      </w:r>
      <w:r w:rsidR="00A521AF">
        <w:rPr>
          <w:rFonts w:ascii="Times New Roman" w:hAnsi="Times New Roman"/>
          <w:sz w:val="24"/>
          <w:szCs w:val="24"/>
        </w:rPr>
        <w:t xml:space="preserve"> </w:t>
      </w:r>
      <w:r w:rsidR="004714B6" w:rsidRPr="002A0356">
        <w:rPr>
          <w:rFonts w:ascii="Times New Roman" w:hAnsi="Times New Roman"/>
          <w:sz w:val="24"/>
          <w:szCs w:val="24"/>
        </w:rPr>
        <w:t>(</w:t>
      </w:r>
      <w:r w:rsidR="004714B6" w:rsidRPr="002A0356">
        <w:rPr>
          <w:rFonts w:ascii="Times New Roman" w:hAnsi="Times New Roman"/>
          <w:i/>
          <w:sz w:val="24"/>
          <w:szCs w:val="24"/>
        </w:rPr>
        <w:t>See Addendum A</w:t>
      </w:r>
      <w:r w:rsidR="004714B6" w:rsidRPr="002A0356">
        <w:rPr>
          <w:rFonts w:ascii="Times New Roman" w:hAnsi="Times New Roman"/>
          <w:sz w:val="24"/>
          <w:szCs w:val="24"/>
        </w:rPr>
        <w:t>)</w:t>
      </w: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A. Asset </w:t>
      </w:r>
      <w:r w:rsidR="00663C10" w:rsidRPr="002A0356">
        <w:rPr>
          <w:rFonts w:ascii="Times New Roman" w:hAnsi="Times New Roman"/>
        </w:rPr>
        <w:t>A</w:t>
      </w:r>
      <w:r w:rsidRPr="002A0356">
        <w:rPr>
          <w:rFonts w:ascii="Times New Roman" w:hAnsi="Times New Roman"/>
        </w:rPr>
        <w:t xml:space="preserve">llocation </w:t>
      </w:r>
      <w:r w:rsidR="00663C10" w:rsidRPr="002A0356">
        <w:rPr>
          <w:rFonts w:ascii="Times New Roman" w:hAnsi="Times New Roman"/>
        </w:rPr>
        <w:t>P</w:t>
      </w:r>
      <w:r w:rsidRPr="002A0356">
        <w:rPr>
          <w:rFonts w:ascii="Times New Roman" w:hAnsi="Times New Roman"/>
        </w:rPr>
        <w:t>olicy</w:t>
      </w:r>
    </w:p>
    <w:p w:rsidR="00257F67" w:rsidRPr="002A0356" w:rsidRDefault="00257F67" w:rsidP="0015721F">
      <w:pPr>
        <w:pStyle w:val="NoSpacing"/>
        <w:numPr>
          <w:ilvl w:val="0"/>
          <w:numId w:val="9"/>
        </w:numPr>
        <w:jc w:val="both"/>
        <w:rPr>
          <w:rFonts w:ascii="Times New Roman" w:hAnsi="Times New Roman"/>
          <w:sz w:val="24"/>
          <w:szCs w:val="24"/>
        </w:rPr>
      </w:pPr>
      <w:r w:rsidRPr="002A0356">
        <w:rPr>
          <w:rFonts w:ascii="Times New Roman" w:hAnsi="Times New Roman"/>
          <w:sz w:val="24"/>
          <w:szCs w:val="24"/>
        </w:rPr>
        <w:t>The Committee recognizes that the strategic allocation of Funds across broadly defined financial asset and sub asset categories with varying degrees of risk, return, and return correlation will be the most significant determinant of long-term investment returns and Funds value stability.</w:t>
      </w:r>
    </w:p>
    <w:p w:rsidR="00257F67" w:rsidRPr="002A0356" w:rsidRDefault="002A0356" w:rsidP="00257F67">
      <w:pPr>
        <w:pStyle w:val="NoSpacing"/>
        <w:numPr>
          <w:ilvl w:val="0"/>
          <w:numId w:val="9"/>
        </w:numPr>
        <w:jc w:val="both"/>
        <w:rPr>
          <w:rFonts w:ascii="Times New Roman" w:hAnsi="Times New Roman"/>
          <w:sz w:val="24"/>
          <w:szCs w:val="24"/>
        </w:rPr>
      </w:pPr>
      <w:r>
        <w:rPr>
          <w:rFonts w:ascii="Times New Roman" w:hAnsi="Times New Roman"/>
          <w:sz w:val="24"/>
          <w:szCs w:val="24"/>
        </w:rPr>
        <w:lastRenderedPageBreak/>
        <w:t xml:space="preserve">The </w:t>
      </w:r>
      <w:r w:rsidR="00257F67" w:rsidRPr="002A0356">
        <w:rPr>
          <w:rFonts w:ascii="Times New Roman" w:hAnsi="Times New Roman"/>
          <w:sz w:val="24"/>
          <w:szCs w:val="24"/>
        </w:rPr>
        <w:t>Committee expects that actual returns and return volatility may vary from expectations and return objectives across short periods of time. While the Committee wishes to retain flexibility with respect to making periodic changes to the Fund’s asset allocation, it expects to do so only in the event of material changes to the Fund, to the assumptions underlying Fund spending policies, and/or to the capital markets and asset classes in which the Funds are invested.</w:t>
      </w:r>
    </w:p>
    <w:p w:rsidR="00257F67" w:rsidRPr="002A0356" w:rsidRDefault="00257F67" w:rsidP="00257F67">
      <w:pPr>
        <w:pStyle w:val="NoSpacing"/>
        <w:numPr>
          <w:ilvl w:val="0"/>
          <w:numId w:val="9"/>
        </w:numPr>
        <w:jc w:val="both"/>
        <w:rPr>
          <w:rFonts w:ascii="Times New Roman" w:hAnsi="Times New Roman"/>
          <w:sz w:val="24"/>
          <w:szCs w:val="24"/>
        </w:rPr>
      </w:pPr>
      <w:r w:rsidRPr="002A0356">
        <w:rPr>
          <w:rFonts w:ascii="Times New Roman" w:hAnsi="Times New Roman"/>
          <w:sz w:val="24"/>
          <w:szCs w:val="24"/>
        </w:rPr>
        <w:t xml:space="preserve">Fund assets will be managed as </w:t>
      </w:r>
      <w:r w:rsidR="008E279C" w:rsidRPr="002A0356">
        <w:rPr>
          <w:rFonts w:ascii="Times New Roman" w:hAnsi="Times New Roman"/>
          <w:sz w:val="24"/>
          <w:szCs w:val="24"/>
        </w:rPr>
        <w:t>balanced portfolios</w:t>
      </w:r>
      <w:r w:rsidRPr="002A0356">
        <w:rPr>
          <w:rFonts w:ascii="Times New Roman" w:hAnsi="Times New Roman"/>
          <w:sz w:val="24"/>
          <w:szCs w:val="24"/>
        </w:rPr>
        <w:t xml:space="preserve"> composed of equities, fixed income, real assets, and cash. A portion of each portfolio may be allocated to “flexible strategies” to be managed by the Portfolio manager.  The expected role of equity investments will be to maximize the long-term real growth of portfolio, while the role of fixed income investments will be to generate current income, provide for more stable periodic returns, and provide some protection against a prolonged decline in the market value of Fund equity investments.</w:t>
      </w:r>
      <w:r w:rsidR="00A521AF">
        <w:rPr>
          <w:rFonts w:ascii="Times New Roman" w:hAnsi="Times New Roman"/>
          <w:sz w:val="24"/>
          <w:szCs w:val="24"/>
        </w:rPr>
        <w:t xml:space="preserve"> </w:t>
      </w:r>
      <w:r w:rsidRPr="002A0356">
        <w:rPr>
          <w:rFonts w:ascii="Times New Roman" w:hAnsi="Times New Roman"/>
          <w:sz w:val="24"/>
          <w:szCs w:val="24"/>
        </w:rPr>
        <w:t>Real assets, because of their relatively low correlation with financial assets, are well-suited for inflationary times as they tend to outperform financial assets during such per</w:t>
      </w:r>
      <w:r w:rsidR="00A521AF">
        <w:rPr>
          <w:rFonts w:ascii="Times New Roman" w:hAnsi="Times New Roman"/>
          <w:sz w:val="24"/>
          <w:szCs w:val="24"/>
        </w:rPr>
        <w:t xml:space="preserve">iods. </w:t>
      </w:r>
      <w:r w:rsidRPr="002A0356">
        <w:rPr>
          <w:rFonts w:ascii="Times New Roman" w:hAnsi="Times New Roman"/>
          <w:sz w:val="24"/>
          <w:szCs w:val="24"/>
        </w:rPr>
        <w:t xml:space="preserve">Cash investments will be used for liquidity needs or to facilitate a planned program of dollar cost averaging into investments in either or both of the equity and fixed income asset classes. </w:t>
      </w:r>
    </w:p>
    <w:p w:rsidR="00257F67" w:rsidRPr="002A0356" w:rsidRDefault="00257F67" w:rsidP="00257F67">
      <w:pPr>
        <w:pStyle w:val="NoSpacing"/>
        <w:numPr>
          <w:ilvl w:val="0"/>
          <w:numId w:val="9"/>
        </w:numPr>
        <w:jc w:val="both"/>
        <w:rPr>
          <w:rFonts w:ascii="Times New Roman" w:hAnsi="Times New Roman"/>
          <w:sz w:val="24"/>
          <w:szCs w:val="24"/>
        </w:rPr>
      </w:pPr>
      <w:r w:rsidRPr="002A0356">
        <w:rPr>
          <w:rFonts w:ascii="Times New Roman" w:hAnsi="Times New Roman"/>
          <w:sz w:val="24"/>
          <w:szCs w:val="24"/>
        </w:rPr>
        <w:t>Each account will have a target asset allocation based on the goal, time horizon and risk tolerance defined by</w:t>
      </w:r>
      <w:r w:rsidR="008E279C" w:rsidRPr="002A0356">
        <w:rPr>
          <w:rFonts w:ascii="Times New Roman" w:hAnsi="Times New Roman"/>
          <w:sz w:val="24"/>
          <w:szCs w:val="24"/>
        </w:rPr>
        <w:t xml:space="preserve"> the Committee.</w:t>
      </w:r>
    </w:p>
    <w:p w:rsidR="006D61C2" w:rsidRPr="002A0356" w:rsidRDefault="006D61C2" w:rsidP="0015721F">
      <w:pPr>
        <w:pStyle w:val="NoSpacing"/>
        <w:jc w:val="both"/>
        <w:rPr>
          <w:rFonts w:ascii="Times New Roman" w:hAnsi="Times New Roman"/>
          <w:sz w:val="24"/>
          <w:szCs w:val="24"/>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B. Diversification </w:t>
      </w:r>
      <w:r w:rsidR="00663C10" w:rsidRPr="002A0356">
        <w:rPr>
          <w:rFonts w:ascii="Times New Roman" w:hAnsi="Times New Roman"/>
        </w:rPr>
        <w:t>P</w:t>
      </w:r>
      <w:r w:rsidRPr="002A0356">
        <w:rPr>
          <w:rFonts w:ascii="Times New Roman" w:hAnsi="Times New Roman"/>
        </w:rPr>
        <w:t>olicy</w:t>
      </w:r>
    </w:p>
    <w:p w:rsidR="006D61C2" w:rsidRPr="002A0356" w:rsidRDefault="006D61C2" w:rsidP="0015721F">
      <w:pPr>
        <w:pStyle w:val="NoSpacing"/>
        <w:jc w:val="both"/>
        <w:rPr>
          <w:rFonts w:ascii="Times New Roman" w:hAnsi="Times New Roman"/>
          <w:sz w:val="24"/>
          <w:szCs w:val="24"/>
        </w:rPr>
      </w:pPr>
      <w:r w:rsidRPr="002A0356">
        <w:rPr>
          <w:rFonts w:ascii="Times New Roman" w:hAnsi="Times New Roman"/>
          <w:sz w:val="24"/>
          <w:szCs w:val="24"/>
        </w:rPr>
        <w:t>Diversification across and within asset classes is the primary means by which the Committee</w:t>
      </w:r>
      <w:r w:rsidR="00D33EBB" w:rsidRPr="002A0356">
        <w:rPr>
          <w:rFonts w:ascii="Times New Roman" w:hAnsi="Times New Roman"/>
          <w:sz w:val="24"/>
          <w:szCs w:val="24"/>
        </w:rPr>
        <w:t xml:space="preserve"> </w:t>
      </w:r>
      <w:r w:rsidRPr="002A0356">
        <w:rPr>
          <w:rFonts w:ascii="Times New Roman" w:hAnsi="Times New Roman"/>
          <w:sz w:val="24"/>
          <w:szCs w:val="24"/>
        </w:rPr>
        <w:t>expects the Funds to avoid undue risk of large losses over long time periods. To protect the</w:t>
      </w:r>
      <w:r w:rsidR="00D33EBB" w:rsidRPr="002A0356">
        <w:rPr>
          <w:rFonts w:ascii="Times New Roman" w:hAnsi="Times New Roman"/>
          <w:sz w:val="24"/>
          <w:szCs w:val="24"/>
        </w:rPr>
        <w:t xml:space="preserve"> </w:t>
      </w:r>
      <w:r w:rsidRPr="002A0356">
        <w:rPr>
          <w:rFonts w:ascii="Times New Roman" w:hAnsi="Times New Roman"/>
          <w:sz w:val="24"/>
          <w:szCs w:val="24"/>
        </w:rPr>
        <w:t>Funds against unfavorable outcomes within an asset class due to the assumption of large</w:t>
      </w:r>
      <w:r w:rsidR="00D33EBB" w:rsidRPr="002A0356">
        <w:rPr>
          <w:rFonts w:ascii="Times New Roman" w:hAnsi="Times New Roman"/>
          <w:sz w:val="24"/>
          <w:szCs w:val="24"/>
        </w:rPr>
        <w:t xml:space="preserve"> </w:t>
      </w:r>
      <w:r w:rsidRPr="002A0356">
        <w:rPr>
          <w:rFonts w:ascii="Times New Roman" w:hAnsi="Times New Roman"/>
          <w:sz w:val="24"/>
          <w:szCs w:val="24"/>
        </w:rPr>
        <w:t>risks, the Committee will take reasonable precautions to avoid excessive investment concentrations. Specifically, the following guidelines will be in place:</w:t>
      </w:r>
    </w:p>
    <w:p w:rsidR="00D33EBB" w:rsidRPr="002A0356" w:rsidRDefault="00D33EBB" w:rsidP="0015721F">
      <w:pPr>
        <w:pStyle w:val="NoSpacing"/>
        <w:jc w:val="both"/>
        <w:rPr>
          <w:rFonts w:ascii="Times New Roman" w:hAnsi="Times New Roman"/>
          <w:sz w:val="24"/>
          <w:szCs w:val="24"/>
        </w:rPr>
      </w:pPr>
    </w:p>
    <w:p w:rsidR="00257F67" w:rsidRPr="002A0356" w:rsidRDefault="00257F67" w:rsidP="0015721F">
      <w:pPr>
        <w:pStyle w:val="NoSpacing"/>
        <w:numPr>
          <w:ilvl w:val="0"/>
          <w:numId w:val="10"/>
        </w:numPr>
        <w:jc w:val="both"/>
        <w:rPr>
          <w:rFonts w:ascii="Times New Roman" w:hAnsi="Times New Roman"/>
          <w:sz w:val="24"/>
          <w:szCs w:val="24"/>
        </w:rPr>
      </w:pPr>
      <w:r w:rsidRPr="002A0356">
        <w:rPr>
          <w:rFonts w:ascii="Times New Roman" w:hAnsi="Times New Roman"/>
          <w:sz w:val="24"/>
          <w:szCs w:val="24"/>
        </w:rPr>
        <w:t>With the exception of fixed income investments explicitly guaranteed by the U.S. government, no single investment security</w:t>
      </w:r>
      <w:r w:rsidR="00D84816" w:rsidRPr="002A0356">
        <w:rPr>
          <w:rFonts w:ascii="Times New Roman" w:hAnsi="Times New Roman"/>
          <w:sz w:val="24"/>
          <w:szCs w:val="24"/>
        </w:rPr>
        <w:t xml:space="preserve"> </w:t>
      </w:r>
      <w:r w:rsidRPr="002A0356">
        <w:rPr>
          <w:rFonts w:ascii="Times New Roman" w:hAnsi="Times New Roman"/>
          <w:sz w:val="24"/>
          <w:szCs w:val="24"/>
        </w:rPr>
        <w:t xml:space="preserve">shall represent more than </w:t>
      </w:r>
      <w:r w:rsidR="002A0356">
        <w:rPr>
          <w:rFonts w:ascii="Times New Roman" w:hAnsi="Times New Roman"/>
          <w:sz w:val="24"/>
          <w:szCs w:val="24"/>
        </w:rPr>
        <w:t>5%</w:t>
      </w:r>
      <w:r w:rsidRPr="002A0356">
        <w:rPr>
          <w:rFonts w:ascii="Times New Roman" w:hAnsi="Times New Roman"/>
          <w:sz w:val="24"/>
          <w:szCs w:val="24"/>
        </w:rPr>
        <w:t xml:space="preserve"> of total Funds assets.</w:t>
      </w:r>
    </w:p>
    <w:p w:rsidR="00257F67" w:rsidRPr="002A0356" w:rsidRDefault="00257F67" w:rsidP="00257F67">
      <w:pPr>
        <w:pStyle w:val="NoSpacing"/>
        <w:numPr>
          <w:ilvl w:val="0"/>
          <w:numId w:val="10"/>
        </w:numPr>
        <w:jc w:val="both"/>
        <w:rPr>
          <w:rFonts w:ascii="Times New Roman" w:hAnsi="Times New Roman"/>
          <w:sz w:val="24"/>
          <w:szCs w:val="24"/>
        </w:rPr>
      </w:pPr>
      <w:r w:rsidRPr="002A0356">
        <w:rPr>
          <w:rFonts w:ascii="Times New Roman" w:hAnsi="Times New Roman"/>
          <w:sz w:val="24"/>
          <w:szCs w:val="24"/>
        </w:rPr>
        <w:t xml:space="preserve">With the exception of passively managed investment vehicles seeking to match the returns on a broadly diversified market index, no single investment pool or mutual fund shall comprise more than 20% of total Funds assets.  </w:t>
      </w:r>
    </w:p>
    <w:p w:rsidR="00257F67" w:rsidRPr="002A0356" w:rsidRDefault="00257F67" w:rsidP="00257F67">
      <w:pPr>
        <w:pStyle w:val="NoSpacing"/>
        <w:numPr>
          <w:ilvl w:val="0"/>
          <w:numId w:val="10"/>
        </w:numPr>
        <w:jc w:val="both"/>
        <w:rPr>
          <w:rFonts w:ascii="Times New Roman" w:hAnsi="Times New Roman"/>
          <w:sz w:val="24"/>
          <w:szCs w:val="24"/>
        </w:rPr>
      </w:pPr>
      <w:r w:rsidRPr="002A0356">
        <w:rPr>
          <w:rFonts w:ascii="Times New Roman" w:hAnsi="Times New Roman"/>
          <w:sz w:val="24"/>
          <w:szCs w:val="24"/>
        </w:rPr>
        <w:t xml:space="preserve">With respect to fixed income investments, for individual bonds, the minimum average credit </w:t>
      </w:r>
      <w:r w:rsidR="00D84816" w:rsidRPr="002A0356">
        <w:rPr>
          <w:rFonts w:ascii="Times New Roman" w:hAnsi="Times New Roman"/>
          <w:sz w:val="24"/>
          <w:szCs w:val="24"/>
        </w:rPr>
        <w:t>q</w:t>
      </w:r>
      <w:r w:rsidRPr="002A0356">
        <w:rPr>
          <w:rFonts w:ascii="Times New Roman" w:hAnsi="Times New Roman"/>
          <w:sz w:val="24"/>
          <w:szCs w:val="24"/>
        </w:rPr>
        <w:t xml:space="preserve">uality of these investments shall be investment </w:t>
      </w:r>
      <w:r w:rsidR="00D84816" w:rsidRPr="002A0356">
        <w:rPr>
          <w:rFonts w:ascii="Times New Roman" w:hAnsi="Times New Roman"/>
          <w:sz w:val="24"/>
          <w:szCs w:val="24"/>
        </w:rPr>
        <w:t>grade (</w:t>
      </w:r>
      <w:r w:rsidRPr="002A0356">
        <w:rPr>
          <w:rFonts w:ascii="Times New Roman" w:hAnsi="Times New Roman"/>
          <w:sz w:val="24"/>
          <w:szCs w:val="24"/>
        </w:rPr>
        <w:t xml:space="preserve">Standard &amp; Poor’s </w:t>
      </w:r>
      <w:del w:id="5" w:author="Jennifer Bailey" w:date="2018-02-21T10:32:00Z">
        <w:r w:rsidR="00C777B3" w:rsidDel="00902F4E">
          <w:rPr>
            <w:rFonts w:ascii="Times New Roman" w:hAnsi="Times New Roman"/>
            <w:sz w:val="24"/>
            <w:szCs w:val="24"/>
          </w:rPr>
          <w:delText>BBB</w:delText>
        </w:r>
        <w:r w:rsidRPr="002A0356" w:rsidDel="00902F4E">
          <w:rPr>
            <w:rFonts w:ascii="Times New Roman" w:hAnsi="Times New Roman"/>
            <w:sz w:val="24"/>
            <w:szCs w:val="24"/>
          </w:rPr>
          <w:delText xml:space="preserve"> </w:delText>
        </w:r>
      </w:del>
      <w:ins w:id="6" w:author="Jennifer Bailey" w:date="2018-02-21T10:32:00Z">
        <w:r w:rsidR="00902F4E">
          <w:rPr>
            <w:rFonts w:ascii="Times New Roman" w:hAnsi="Times New Roman"/>
            <w:sz w:val="24"/>
            <w:szCs w:val="24"/>
          </w:rPr>
          <w:t>AA</w:t>
        </w:r>
        <w:r w:rsidR="00902F4E" w:rsidRPr="002A0356">
          <w:rPr>
            <w:rFonts w:ascii="Times New Roman" w:hAnsi="Times New Roman"/>
            <w:sz w:val="24"/>
            <w:szCs w:val="24"/>
          </w:rPr>
          <w:t xml:space="preserve"> </w:t>
        </w:r>
      </w:ins>
      <w:r w:rsidRPr="002A0356">
        <w:rPr>
          <w:rFonts w:ascii="Times New Roman" w:hAnsi="Times New Roman"/>
          <w:sz w:val="24"/>
          <w:szCs w:val="24"/>
        </w:rPr>
        <w:t xml:space="preserve">or Moody’s </w:t>
      </w:r>
      <w:del w:id="7" w:author="Jennifer Bailey" w:date="2018-02-21T10:32:00Z">
        <w:r w:rsidR="00C777B3" w:rsidDel="00902F4E">
          <w:rPr>
            <w:rFonts w:ascii="Times New Roman" w:hAnsi="Times New Roman"/>
            <w:sz w:val="24"/>
            <w:szCs w:val="24"/>
          </w:rPr>
          <w:delText>Ba</w:delText>
        </w:r>
        <w:r w:rsidRPr="002A0356" w:rsidDel="00902F4E">
          <w:rPr>
            <w:rFonts w:ascii="Times New Roman" w:hAnsi="Times New Roman"/>
            <w:sz w:val="24"/>
            <w:szCs w:val="24"/>
          </w:rPr>
          <w:delText xml:space="preserve">a </w:delText>
        </w:r>
      </w:del>
      <w:ins w:id="8" w:author="Jennifer Bailey" w:date="2018-02-21T10:32:00Z">
        <w:r w:rsidR="00902F4E">
          <w:rPr>
            <w:rFonts w:ascii="Times New Roman" w:hAnsi="Times New Roman"/>
            <w:sz w:val="24"/>
            <w:szCs w:val="24"/>
          </w:rPr>
          <w:t>Aa</w:t>
        </w:r>
        <w:r w:rsidR="00902F4E" w:rsidRPr="002A0356">
          <w:rPr>
            <w:rFonts w:ascii="Times New Roman" w:hAnsi="Times New Roman"/>
            <w:sz w:val="24"/>
            <w:szCs w:val="24"/>
          </w:rPr>
          <w:t xml:space="preserve"> </w:t>
        </w:r>
      </w:ins>
      <w:r w:rsidRPr="002A0356">
        <w:rPr>
          <w:rFonts w:ascii="Times New Roman" w:hAnsi="Times New Roman"/>
          <w:sz w:val="24"/>
          <w:szCs w:val="24"/>
        </w:rPr>
        <w:t>or higher).</w:t>
      </w:r>
    </w:p>
    <w:p w:rsidR="006D61C2" w:rsidRPr="002A0356" w:rsidRDefault="006D61C2" w:rsidP="0015721F">
      <w:pPr>
        <w:pStyle w:val="NoSpacing"/>
        <w:jc w:val="both"/>
        <w:rPr>
          <w:rFonts w:ascii="Times New Roman" w:hAnsi="Times New Roman"/>
          <w:sz w:val="24"/>
          <w:szCs w:val="24"/>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C. Rebalancing </w:t>
      </w:r>
    </w:p>
    <w:p w:rsidR="00E33B33" w:rsidRPr="002A0356" w:rsidRDefault="006D61C2" w:rsidP="0015721F">
      <w:pPr>
        <w:pStyle w:val="NoSpacing"/>
        <w:jc w:val="both"/>
        <w:rPr>
          <w:rFonts w:ascii="Times New Roman" w:hAnsi="Times New Roman"/>
          <w:sz w:val="24"/>
          <w:szCs w:val="24"/>
        </w:rPr>
      </w:pPr>
      <w:r w:rsidRPr="002A0356">
        <w:rPr>
          <w:rFonts w:ascii="Times New Roman" w:hAnsi="Times New Roman"/>
          <w:sz w:val="24"/>
          <w:szCs w:val="24"/>
        </w:rPr>
        <w:t xml:space="preserve">It is expected that the </w:t>
      </w:r>
      <w:r w:rsidR="00D33EBB" w:rsidRPr="002A0356">
        <w:rPr>
          <w:rFonts w:ascii="Times New Roman" w:hAnsi="Times New Roman"/>
          <w:sz w:val="24"/>
          <w:szCs w:val="24"/>
        </w:rPr>
        <w:t>Funds’</w:t>
      </w:r>
      <w:r w:rsidRPr="002A0356">
        <w:rPr>
          <w:rFonts w:ascii="Times New Roman" w:hAnsi="Times New Roman"/>
          <w:sz w:val="24"/>
          <w:szCs w:val="24"/>
        </w:rPr>
        <w:t xml:space="preserve"> actual asset allocation will vary from its target asset allocation as </w:t>
      </w:r>
      <w:r w:rsidR="00EA5388" w:rsidRPr="002A0356">
        <w:rPr>
          <w:rFonts w:ascii="Times New Roman" w:hAnsi="Times New Roman"/>
          <w:sz w:val="24"/>
          <w:szCs w:val="24"/>
        </w:rPr>
        <w:t>a</w:t>
      </w:r>
      <w:r w:rsidRPr="002A0356">
        <w:rPr>
          <w:rFonts w:ascii="Times New Roman" w:hAnsi="Times New Roman"/>
          <w:sz w:val="24"/>
          <w:szCs w:val="24"/>
        </w:rPr>
        <w:t xml:space="preserve"> result of the varying periodic returns earned on its investments in different asset and </w:t>
      </w:r>
      <w:r w:rsidR="00D33EBB" w:rsidRPr="002A0356">
        <w:rPr>
          <w:rFonts w:ascii="Times New Roman" w:hAnsi="Times New Roman"/>
          <w:sz w:val="24"/>
          <w:szCs w:val="24"/>
        </w:rPr>
        <w:t>sub asset</w:t>
      </w:r>
      <w:r w:rsidR="00BB0185" w:rsidRPr="002A0356">
        <w:rPr>
          <w:rFonts w:ascii="Times New Roman" w:hAnsi="Times New Roman"/>
          <w:sz w:val="24"/>
          <w:szCs w:val="24"/>
        </w:rPr>
        <w:t xml:space="preserve"> </w:t>
      </w:r>
      <w:r w:rsidRPr="002A0356">
        <w:rPr>
          <w:rFonts w:ascii="Times New Roman" w:hAnsi="Times New Roman"/>
          <w:sz w:val="24"/>
          <w:szCs w:val="24"/>
        </w:rPr>
        <w:t xml:space="preserve">classes. The Funds will be rebalanced to its target asset allocation </w:t>
      </w:r>
      <w:r w:rsidR="00E33B33" w:rsidRPr="002A0356">
        <w:rPr>
          <w:rFonts w:ascii="Times New Roman" w:hAnsi="Times New Roman"/>
          <w:sz w:val="24"/>
          <w:szCs w:val="24"/>
        </w:rPr>
        <w:t xml:space="preserve">based on defined asset class drift thresholds for each portfolio </w:t>
      </w:r>
      <w:r w:rsidRPr="002A0356">
        <w:rPr>
          <w:rFonts w:ascii="Times New Roman" w:hAnsi="Times New Roman"/>
          <w:sz w:val="24"/>
          <w:szCs w:val="24"/>
        </w:rPr>
        <w:t>under the following</w:t>
      </w:r>
      <w:r w:rsidR="00D84816" w:rsidRPr="002A0356">
        <w:rPr>
          <w:rFonts w:ascii="Times New Roman" w:hAnsi="Times New Roman"/>
          <w:sz w:val="24"/>
          <w:szCs w:val="24"/>
        </w:rPr>
        <w:t xml:space="preserve"> </w:t>
      </w:r>
      <w:r w:rsidRPr="002A0356">
        <w:rPr>
          <w:rFonts w:ascii="Times New Roman" w:hAnsi="Times New Roman"/>
          <w:sz w:val="24"/>
          <w:szCs w:val="24"/>
        </w:rPr>
        <w:t>procedures</w:t>
      </w:r>
      <w:r w:rsidR="00BB0185" w:rsidRPr="002A0356">
        <w:rPr>
          <w:rFonts w:ascii="Times New Roman" w:hAnsi="Times New Roman"/>
          <w:sz w:val="24"/>
          <w:szCs w:val="24"/>
        </w:rPr>
        <w:t>:</w:t>
      </w:r>
    </w:p>
    <w:p w:rsidR="00141920" w:rsidRPr="002A0356" w:rsidRDefault="00141920" w:rsidP="0015721F">
      <w:pPr>
        <w:pStyle w:val="NoSpacing"/>
        <w:jc w:val="both"/>
        <w:rPr>
          <w:rFonts w:ascii="Times New Roman" w:hAnsi="Times New Roman"/>
          <w:sz w:val="24"/>
          <w:szCs w:val="24"/>
        </w:rPr>
      </w:pPr>
    </w:p>
    <w:p w:rsidR="00257F67" w:rsidRPr="002A0356" w:rsidRDefault="00257F67" w:rsidP="00257F67">
      <w:pPr>
        <w:pStyle w:val="NoSpacing"/>
        <w:numPr>
          <w:ilvl w:val="0"/>
          <w:numId w:val="11"/>
        </w:numPr>
        <w:jc w:val="both"/>
        <w:rPr>
          <w:rFonts w:ascii="Times New Roman" w:hAnsi="Times New Roman"/>
          <w:sz w:val="24"/>
          <w:szCs w:val="24"/>
        </w:rPr>
      </w:pPr>
      <w:r w:rsidRPr="002A0356">
        <w:rPr>
          <w:rFonts w:ascii="Times New Roman" w:hAnsi="Times New Roman"/>
          <w:sz w:val="24"/>
          <w:szCs w:val="24"/>
        </w:rPr>
        <w:lastRenderedPageBreak/>
        <w:t xml:space="preserve">The </w:t>
      </w:r>
      <w:r w:rsidR="00B040EE">
        <w:rPr>
          <w:rFonts w:ascii="Times New Roman" w:hAnsi="Times New Roman"/>
          <w:sz w:val="24"/>
          <w:szCs w:val="24"/>
        </w:rPr>
        <w:t>Advisor</w:t>
      </w:r>
      <w:r w:rsidRPr="002A0356">
        <w:rPr>
          <w:rFonts w:ascii="Times New Roman" w:hAnsi="Times New Roman"/>
          <w:sz w:val="24"/>
          <w:szCs w:val="24"/>
        </w:rPr>
        <w:t xml:space="preserve"> will use incoming cash flow (contributions) or outgoing money movements (disbursements) of the Funds to realign the current weightings closer to the target weightings for the Funds.</w:t>
      </w:r>
    </w:p>
    <w:p w:rsidR="00257F67" w:rsidRPr="002A0356" w:rsidRDefault="00257F67" w:rsidP="00257F67">
      <w:pPr>
        <w:pStyle w:val="NoSpacing"/>
        <w:numPr>
          <w:ilvl w:val="0"/>
          <w:numId w:val="11"/>
        </w:numPr>
        <w:jc w:val="both"/>
        <w:rPr>
          <w:rFonts w:ascii="Times New Roman" w:hAnsi="Times New Roman"/>
          <w:sz w:val="24"/>
          <w:szCs w:val="24"/>
        </w:rPr>
      </w:pPr>
      <w:r w:rsidRPr="002A0356">
        <w:rPr>
          <w:rFonts w:ascii="Times New Roman" w:hAnsi="Times New Roman"/>
          <w:sz w:val="24"/>
          <w:szCs w:val="24"/>
        </w:rPr>
        <w:t xml:space="preserve">The investment manager will review each account </w:t>
      </w:r>
      <w:r w:rsidR="00B040EE">
        <w:rPr>
          <w:rFonts w:ascii="Times New Roman" w:hAnsi="Times New Roman"/>
          <w:sz w:val="24"/>
          <w:szCs w:val="24"/>
        </w:rPr>
        <w:t>quarterly</w:t>
      </w:r>
      <w:r w:rsidRPr="002A0356">
        <w:rPr>
          <w:rFonts w:ascii="Times New Roman" w:hAnsi="Times New Roman"/>
          <w:sz w:val="24"/>
          <w:szCs w:val="24"/>
        </w:rPr>
        <w:t xml:space="preserve"> to identify those accounts which have exceeded the </w:t>
      </w:r>
      <w:r w:rsidR="00A521AF">
        <w:rPr>
          <w:rFonts w:ascii="Times New Roman" w:hAnsi="Times New Roman"/>
          <w:sz w:val="24"/>
          <w:szCs w:val="24"/>
        </w:rPr>
        <w:t>established drift parameters.</w:t>
      </w:r>
      <w:r w:rsidRPr="002A0356">
        <w:rPr>
          <w:rFonts w:ascii="Times New Roman" w:hAnsi="Times New Roman"/>
          <w:sz w:val="24"/>
          <w:szCs w:val="24"/>
        </w:rPr>
        <w:t xml:space="preserve"> When an asset class drifts outside of a predetermined band around its target weight, the portfolio is rebalan</w:t>
      </w:r>
      <w:r w:rsidR="00A521AF">
        <w:rPr>
          <w:rFonts w:ascii="Times New Roman" w:hAnsi="Times New Roman"/>
          <w:sz w:val="24"/>
          <w:szCs w:val="24"/>
        </w:rPr>
        <w:t xml:space="preserve">ced back to the target weight. </w:t>
      </w:r>
      <w:r w:rsidRPr="002A0356">
        <w:rPr>
          <w:rFonts w:ascii="Times New Roman" w:hAnsi="Times New Roman"/>
          <w:sz w:val="24"/>
          <w:szCs w:val="24"/>
        </w:rPr>
        <w:t>Accounts whose allocations are within acceptable asset class ranges will continue to be monitored.</w:t>
      </w:r>
    </w:p>
    <w:p w:rsidR="00257F67" w:rsidRPr="002A0356" w:rsidRDefault="00257F67" w:rsidP="00257F67">
      <w:pPr>
        <w:pStyle w:val="NoSpacing"/>
        <w:numPr>
          <w:ilvl w:val="0"/>
          <w:numId w:val="11"/>
        </w:numPr>
        <w:jc w:val="both"/>
        <w:rPr>
          <w:rFonts w:ascii="Times New Roman" w:hAnsi="Times New Roman"/>
          <w:sz w:val="24"/>
          <w:szCs w:val="24"/>
        </w:rPr>
      </w:pPr>
      <w:r w:rsidRPr="002A0356">
        <w:rPr>
          <w:rFonts w:ascii="Times New Roman" w:hAnsi="Times New Roman"/>
          <w:sz w:val="24"/>
          <w:szCs w:val="24"/>
        </w:rPr>
        <w:t>The investment manager may provide a rebalancing recommendation at any time.</w:t>
      </w:r>
    </w:p>
    <w:p w:rsidR="00257F67" w:rsidRPr="002A0356" w:rsidRDefault="00257F67" w:rsidP="00257F67">
      <w:pPr>
        <w:pStyle w:val="NoSpacing"/>
        <w:numPr>
          <w:ilvl w:val="0"/>
          <w:numId w:val="11"/>
        </w:numPr>
        <w:jc w:val="both"/>
        <w:rPr>
          <w:rFonts w:ascii="Times New Roman" w:hAnsi="Times New Roman"/>
          <w:sz w:val="24"/>
          <w:szCs w:val="24"/>
        </w:rPr>
      </w:pPr>
      <w:r w:rsidRPr="002A0356">
        <w:rPr>
          <w:rFonts w:ascii="Times New Roman" w:hAnsi="Times New Roman"/>
          <w:sz w:val="24"/>
          <w:szCs w:val="24"/>
        </w:rPr>
        <w:t>The investment manager shall act within a reasonable period of time to evaluate deviation from these ranges.</w:t>
      </w:r>
    </w:p>
    <w:p w:rsidR="006D61C2" w:rsidRPr="002A0356" w:rsidRDefault="006D61C2" w:rsidP="0015721F">
      <w:pPr>
        <w:pStyle w:val="NoSpacing"/>
        <w:ind w:left="720"/>
        <w:jc w:val="both"/>
        <w:rPr>
          <w:rFonts w:ascii="Times New Roman" w:hAnsi="Times New Roman"/>
          <w:sz w:val="24"/>
          <w:szCs w:val="24"/>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D. Other </w:t>
      </w:r>
      <w:r w:rsidR="00663C10" w:rsidRPr="002A0356">
        <w:rPr>
          <w:rFonts w:ascii="Times New Roman" w:hAnsi="Times New Roman"/>
        </w:rPr>
        <w:t>I</w:t>
      </w:r>
      <w:r w:rsidRPr="002A0356">
        <w:rPr>
          <w:rFonts w:ascii="Times New Roman" w:hAnsi="Times New Roman"/>
        </w:rPr>
        <w:t xml:space="preserve">nvestment </w:t>
      </w:r>
      <w:r w:rsidR="00663C10" w:rsidRPr="002A0356">
        <w:rPr>
          <w:rFonts w:ascii="Times New Roman" w:hAnsi="Times New Roman"/>
        </w:rPr>
        <w:t>P</w:t>
      </w:r>
      <w:r w:rsidRPr="002A0356">
        <w:rPr>
          <w:rFonts w:ascii="Times New Roman" w:hAnsi="Times New Roman"/>
        </w:rPr>
        <w:t>olicies</w:t>
      </w:r>
    </w:p>
    <w:p w:rsidR="006D61C2" w:rsidRPr="002A0356" w:rsidRDefault="006D61C2" w:rsidP="0015721F">
      <w:pPr>
        <w:pStyle w:val="NoSpacing"/>
        <w:jc w:val="both"/>
        <w:rPr>
          <w:rFonts w:ascii="Times New Roman" w:hAnsi="Times New Roman"/>
          <w:sz w:val="24"/>
          <w:szCs w:val="24"/>
        </w:rPr>
      </w:pPr>
      <w:r w:rsidRPr="002A0356">
        <w:rPr>
          <w:rFonts w:ascii="Times New Roman" w:hAnsi="Times New Roman"/>
          <w:sz w:val="24"/>
          <w:szCs w:val="24"/>
        </w:rPr>
        <w:t>Unless expressly authorized by the Committee, the Funds and its investment managers are prohibited from:</w:t>
      </w:r>
    </w:p>
    <w:p w:rsidR="00663C10" w:rsidRPr="002A0356" w:rsidRDefault="00663C10" w:rsidP="0015721F">
      <w:pPr>
        <w:pStyle w:val="NoSpacing"/>
        <w:jc w:val="both"/>
        <w:rPr>
          <w:rFonts w:ascii="Times New Roman" w:hAnsi="Times New Roman"/>
          <w:sz w:val="24"/>
          <w:szCs w:val="24"/>
        </w:rPr>
      </w:pPr>
    </w:p>
    <w:p w:rsidR="00257F67" w:rsidRPr="002A0356" w:rsidRDefault="00257F67" w:rsidP="00257F67">
      <w:pPr>
        <w:pStyle w:val="NoSpacing"/>
        <w:numPr>
          <w:ilvl w:val="0"/>
          <w:numId w:val="12"/>
        </w:numPr>
        <w:jc w:val="both"/>
        <w:rPr>
          <w:rFonts w:ascii="Times New Roman" w:hAnsi="Times New Roman"/>
          <w:sz w:val="24"/>
          <w:szCs w:val="24"/>
        </w:rPr>
      </w:pPr>
      <w:r w:rsidRPr="002A0356">
        <w:rPr>
          <w:rFonts w:ascii="Times New Roman" w:hAnsi="Times New Roman"/>
          <w:sz w:val="24"/>
          <w:szCs w:val="24"/>
        </w:rPr>
        <w:t>Purchasing securities on margin or executing short sales.</w:t>
      </w:r>
    </w:p>
    <w:p w:rsidR="00257F67" w:rsidRPr="002A0356" w:rsidRDefault="00257F67" w:rsidP="0015721F">
      <w:pPr>
        <w:pStyle w:val="NoSpacing"/>
        <w:numPr>
          <w:ilvl w:val="0"/>
          <w:numId w:val="12"/>
        </w:numPr>
        <w:jc w:val="both"/>
        <w:rPr>
          <w:rFonts w:ascii="Times New Roman" w:hAnsi="Times New Roman"/>
          <w:sz w:val="24"/>
          <w:szCs w:val="24"/>
        </w:rPr>
      </w:pPr>
      <w:r w:rsidRPr="002A0356">
        <w:rPr>
          <w:rFonts w:ascii="Times New Roman" w:hAnsi="Times New Roman"/>
          <w:sz w:val="24"/>
          <w:szCs w:val="24"/>
        </w:rPr>
        <w:t>Pledging or hypothecating securities, except for loans of securities that are fully collateralized.</w:t>
      </w:r>
    </w:p>
    <w:p w:rsidR="00257F67" w:rsidRPr="002A0356" w:rsidRDefault="00257F67" w:rsidP="0015721F">
      <w:pPr>
        <w:pStyle w:val="NoSpacing"/>
        <w:numPr>
          <w:ilvl w:val="0"/>
          <w:numId w:val="12"/>
        </w:numPr>
        <w:jc w:val="both"/>
        <w:rPr>
          <w:rFonts w:ascii="Times New Roman" w:hAnsi="Times New Roman"/>
          <w:sz w:val="24"/>
          <w:szCs w:val="24"/>
        </w:rPr>
      </w:pPr>
      <w:r w:rsidRPr="002A0356">
        <w:rPr>
          <w:rFonts w:ascii="Times New Roman" w:hAnsi="Times New Roman"/>
          <w:sz w:val="24"/>
          <w:szCs w:val="24"/>
        </w:rPr>
        <w:t>Purchasing or selling derivative securities for speculation or leverage.</w:t>
      </w:r>
    </w:p>
    <w:p w:rsidR="00257F67" w:rsidRPr="002A0356" w:rsidRDefault="00257F67">
      <w:pPr>
        <w:pStyle w:val="NoSpacing"/>
        <w:numPr>
          <w:ilvl w:val="0"/>
          <w:numId w:val="12"/>
        </w:numPr>
        <w:jc w:val="both"/>
        <w:rPr>
          <w:rFonts w:ascii="Times New Roman" w:hAnsi="Times New Roman"/>
          <w:sz w:val="24"/>
          <w:szCs w:val="24"/>
        </w:rPr>
      </w:pPr>
      <w:r w:rsidRPr="002A0356">
        <w:rPr>
          <w:rFonts w:ascii="Times New Roman" w:hAnsi="Times New Roman"/>
          <w:sz w:val="24"/>
          <w:szCs w:val="24"/>
        </w:rPr>
        <w:t>Engaging in investment strategies that have the potential to amplify or distort the risk of loss beyond a level that is reasonably expected, given the objectives of their Funds.</w:t>
      </w:r>
    </w:p>
    <w:p w:rsidR="006D61C2" w:rsidRPr="002A0356" w:rsidRDefault="006D61C2" w:rsidP="0015721F">
      <w:pPr>
        <w:pStyle w:val="NoSpacing"/>
        <w:ind w:left="720"/>
        <w:jc w:val="both"/>
        <w:rPr>
          <w:rFonts w:ascii="Times New Roman" w:hAnsi="Times New Roman"/>
          <w:sz w:val="24"/>
          <w:szCs w:val="24"/>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E. Monitoring </w:t>
      </w:r>
      <w:r w:rsidR="00663C10" w:rsidRPr="002A0356">
        <w:rPr>
          <w:rFonts w:ascii="Times New Roman" w:hAnsi="Times New Roman"/>
        </w:rPr>
        <w:t>Funds’</w:t>
      </w:r>
      <w:r w:rsidRPr="002A0356">
        <w:rPr>
          <w:rFonts w:ascii="Times New Roman" w:hAnsi="Times New Roman"/>
        </w:rPr>
        <w:t xml:space="preserve"> </w:t>
      </w:r>
      <w:r w:rsidR="00663C10" w:rsidRPr="002A0356">
        <w:rPr>
          <w:rFonts w:ascii="Times New Roman" w:hAnsi="Times New Roman"/>
        </w:rPr>
        <w:t>I</w:t>
      </w:r>
      <w:r w:rsidRPr="002A0356">
        <w:rPr>
          <w:rFonts w:ascii="Times New Roman" w:hAnsi="Times New Roman"/>
        </w:rPr>
        <w:t xml:space="preserve">nvestments and </w:t>
      </w:r>
      <w:r w:rsidR="00663C10" w:rsidRPr="002A0356">
        <w:rPr>
          <w:rFonts w:ascii="Times New Roman" w:hAnsi="Times New Roman"/>
        </w:rPr>
        <w:t>P</w:t>
      </w:r>
      <w:r w:rsidRPr="002A0356">
        <w:rPr>
          <w:rFonts w:ascii="Times New Roman" w:hAnsi="Times New Roman"/>
        </w:rPr>
        <w:t>erformance</w:t>
      </w:r>
    </w:p>
    <w:p w:rsidR="006D61C2" w:rsidRPr="002A0356" w:rsidDel="00EB72E7" w:rsidRDefault="00EB72E7" w:rsidP="0015721F">
      <w:pPr>
        <w:pStyle w:val="NoSpacing"/>
        <w:jc w:val="both"/>
        <w:rPr>
          <w:del w:id="9" w:author="Jennifer Bailey" w:date="2018-02-21T10:33:00Z"/>
          <w:rFonts w:ascii="Times New Roman" w:hAnsi="Times New Roman"/>
          <w:sz w:val="24"/>
          <w:szCs w:val="24"/>
        </w:rPr>
      </w:pPr>
      <w:ins w:id="10" w:author="Jennifer Bailey" w:date="2018-02-21T10:33:00Z">
        <w:r w:rsidRPr="00EB72E7">
          <w:rPr>
            <w:rFonts w:ascii="Times New Roman" w:hAnsi="Times New Roman"/>
            <w:sz w:val="24"/>
            <w:szCs w:val="24"/>
          </w:rPr>
          <w:t>The Committee will monitor the Funds’ investment performance against the Funds stated investment objectives.  At a frequency to be decided by the Committee, it will formally asses the Funds and the performance of its underlying investments.  The Advisor or other consultants selected by the Committee may assist the board in selecting and evaluating investment managers, evaluation investment managers, evaluation investment performance and establishing frequency of reports to the Committee.</w:t>
        </w:r>
      </w:ins>
      <w:ins w:id="11" w:author="Jennifer Bailey" w:date="2018-02-21T10:34:00Z">
        <w:r>
          <w:rPr>
            <w:rFonts w:ascii="Times New Roman" w:hAnsi="Times New Roman"/>
            <w:sz w:val="24"/>
            <w:szCs w:val="24"/>
          </w:rPr>
          <w:t xml:space="preserve"> </w:t>
        </w:r>
      </w:ins>
      <w:del w:id="12" w:author="Jennifer Bailey" w:date="2018-02-21T10:33:00Z">
        <w:r w:rsidR="006D61C2" w:rsidRPr="002A0356" w:rsidDel="00EB72E7">
          <w:rPr>
            <w:rFonts w:ascii="Times New Roman" w:hAnsi="Times New Roman"/>
            <w:sz w:val="24"/>
            <w:szCs w:val="24"/>
          </w:rPr>
          <w:delText xml:space="preserve">The Committee </w:delText>
        </w:r>
        <w:r w:rsidR="00FC6CFF" w:rsidRPr="002A0356" w:rsidDel="00EB72E7">
          <w:rPr>
            <w:rFonts w:ascii="Times New Roman" w:hAnsi="Times New Roman"/>
            <w:sz w:val="24"/>
            <w:szCs w:val="24"/>
          </w:rPr>
          <w:delText xml:space="preserve">will </w:delText>
        </w:r>
        <w:r w:rsidR="006D61C2" w:rsidRPr="002A0356" w:rsidDel="00EB72E7">
          <w:rPr>
            <w:rFonts w:ascii="Times New Roman" w:hAnsi="Times New Roman"/>
            <w:sz w:val="24"/>
            <w:szCs w:val="24"/>
          </w:rPr>
          <w:delText xml:space="preserve">monitor the </w:delText>
        </w:r>
        <w:r w:rsidR="00D33EBB" w:rsidRPr="002A0356" w:rsidDel="00EB72E7">
          <w:rPr>
            <w:rFonts w:ascii="Times New Roman" w:hAnsi="Times New Roman"/>
            <w:sz w:val="24"/>
            <w:szCs w:val="24"/>
          </w:rPr>
          <w:delText>Funds’</w:delText>
        </w:r>
        <w:r w:rsidR="006D61C2" w:rsidRPr="002A0356" w:rsidDel="00EB72E7">
          <w:rPr>
            <w:rFonts w:ascii="Times New Roman" w:hAnsi="Times New Roman"/>
            <w:sz w:val="24"/>
            <w:szCs w:val="24"/>
          </w:rPr>
          <w:delText xml:space="preserve"> investment performance against the </w:delText>
        </w:r>
        <w:r w:rsidR="00D33EBB" w:rsidRPr="002A0356" w:rsidDel="00EB72E7">
          <w:rPr>
            <w:rFonts w:ascii="Times New Roman" w:hAnsi="Times New Roman"/>
            <w:sz w:val="24"/>
            <w:szCs w:val="24"/>
          </w:rPr>
          <w:delText>Funds’</w:delText>
        </w:r>
        <w:r w:rsidR="006D61C2" w:rsidRPr="002A0356" w:rsidDel="00EB72E7">
          <w:rPr>
            <w:rFonts w:ascii="Times New Roman" w:hAnsi="Times New Roman"/>
            <w:sz w:val="24"/>
            <w:szCs w:val="24"/>
          </w:rPr>
          <w:delText xml:space="preserve"> stated</w:delText>
        </w:r>
        <w:r w:rsidR="00BB0185" w:rsidRPr="002A0356" w:rsidDel="00EB72E7">
          <w:rPr>
            <w:rFonts w:ascii="Times New Roman" w:hAnsi="Times New Roman"/>
            <w:sz w:val="24"/>
            <w:szCs w:val="24"/>
          </w:rPr>
          <w:delText xml:space="preserve"> </w:delText>
        </w:r>
        <w:r w:rsidR="006D61C2" w:rsidRPr="002A0356" w:rsidDel="00EB72E7">
          <w:rPr>
            <w:rFonts w:ascii="Times New Roman" w:hAnsi="Times New Roman"/>
            <w:sz w:val="24"/>
            <w:szCs w:val="24"/>
          </w:rPr>
          <w:delText>investment objectives.  At a frequency to be decided by the Committee, it will formally assess the</w:delText>
        </w:r>
        <w:r w:rsidR="00BB0185" w:rsidRPr="002A0356" w:rsidDel="00EB72E7">
          <w:rPr>
            <w:rFonts w:ascii="Times New Roman" w:hAnsi="Times New Roman"/>
            <w:sz w:val="24"/>
            <w:szCs w:val="24"/>
          </w:rPr>
          <w:delText xml:space="preserve"> </w:delText>
        </w:r>
        <w:r w:rsidR="006D61C2" w:rsidRPr="002A0356" w:rsidDel="00EB72E7">
          <w:rPr>
            <w:rFonts w:ascii="Times New Roman" w:hAnsi="Times New Roman"/>
            <w:sz w:val="24"/>
            <w:szCs w:val="24"/>
          </w:rPr>
          <w:delText xml:space="preserve">Funds and the performance of its underlying investments as follows: </w:delText>
        </w:r>
      </w:del>
    </w:p>
    <w:p w:rsidR="00257F67" w:rsidRPr="002A0356" w:rsidDel="00EB72E7" w:rsidRDefault="00257F67" w:rsidP="0015721F">
      <w:pPr>
        <w:pStyle w:val="NoSpacing"/>
        <w:ind w:left="720"/>
        <w:jc w:val="both"/>
        <w:rPr>
          <w:del w:id="13" w:author="Jennifer Bailey" w:date="2018-02-21T10:33:00Z"/>
          <w:rFonts w:ascii="Times New Roman" w:hAnsi="Times New Roman"/>
          <w:sz w:val="24"/>
          <w:szCs w:val="24"/>
        </w:rPr>
      </w:pPr>
    </w:p>
    <w:p w:rsidR="00257F67" w:rsidRPr="002A0356" w:rsidDel="00EB72E7" w:rsidRDefault="00257F67" w:rsidP="00257F67">
      <w:pPr>
        <w:pStyle w:val="NoSpacing"/>
        <w:numPr>
          <w:ilvl w:val="0"/>
          <w:numId w:val="13"/>
        </w:numPr>
        <w:jc w:val="both"/>
        <w:rPr>
          <w:del w:id="14" w:author="Jennifer Bailey" w:date="2018-02-21T10:33:00Z"/>
          <w:rFonts w:ascii="Times New Roman" w:hAnsi="Times New Roman"/>
          <w:sz w:val="24"/>
          <w:szCs w:val="24"/>
        </w:rPr>
      </w:pPr>
      <w:del w:id="15" w:author="Jennifer Bailey" w:date="2018-02-21T10:33:00Z">
        <w:r w:rsidRPr="002A0356" w:rsidDel="00EB72E7">
          <w:rPr>
            <w:rFonts w:ascii="Times New Roman" w:hAnsi="Times New Roman"/>
            <w:sz w:val="24"/>
            <w:szCs w:val="24"/>
          </w:rPr>
          <w:delText>The Funds’ composite investment performance (net of fees) will be judged against the following standards:</w:delText>
        </w:r>
      </w:del>
    </w:p>
    <w:p w:rsidR="00257F67" w:rsidRPr="002A0356" w:rsidDel="00EB72E7" w:rsidRDefault="00257F67" w:rsidP="0015721F">
      <w:pPr>
        <w:pStyle w:val="NoSpacing"/>
        <w:numPr>
          <w:ilvl w:val="1"/>
          <w:numId w:val="13"/>
        </w:numPr>
        <w:jc w:val="both"/>
        <w:rPr>
          <w:del w:id="16" w:author="Jennifer Bailey" w:date="2018-02-21T10:33:00Z"/>
          <w:rFonts w:ascii="Times New Roman" w:hAnsi="Times New Roman"/>
          <w:sz w:val="24"/>
          <w:szCs w:val="24"/>
        </w:rPr>
      </w:pPr>
      <w:del w:id="17" w:author="Jennifer Bailey" w:date="2018-02-21T10:33:00Z">
        <w:r w:rsidRPr="002A0356" w:rsidDel="00EB72E7">
          <w:rPr>
            <w:rFonts w:ascii="Times New Roman" w:hAnsi="Times New Roman"/>
            <w:sz w:val="24"/>
            <w:szCs w:val="24"/>
          </w:rPr>
          <w:delText>The Funds’ absolute long-term real return objective.</w:delText>
        </w:r>
      </w:del>
    </w:p>
    <w:p w:rsidR="00257F67" w:rsidRPr="002A0356" w:rsidDel="00EB72E7" w:rsidRDefault="00257F67" w:rsidP="0015721F">
      <w:pPr>
        <w:pStyle w:val="NoSpacing"/>
        <w:numPr>
          <w:ilvl w:val="1"/>
          <w:numId w:val="13"/>
        </w:numPr>
        <w:jc w:val="both"/>
        <w:rPr>
          <w:del w:id="18" w:author="Jennifer Bailey" w:date="2018-02-21T10:33:00Z"/>
          <w:rFonts w:ascii="Times New Roman" w:hAnsi="Times New Roman"/>
          <w:sz w:val="24"/>
          <w:szCs w:val="24"/>
        </w:rPr>
      </w:pPr>
      <w:del w:id="19" w:author="Jennifer Bailey" w:date="2018-02-21T10:33:00Z">
        <w:r w:rsidRPr="002A0356" w:rsidDel="00EB72E7">
          <w:rPr>
            <w:rFonts w:ascii="Times New Roman" w:hAnsi="Times New Roman"/>
            <w:sz w:val="24"/>
            <w:szCs w:val="24"/>
          </w:rPr>
          <w:delText>A composite benchmark consisting of unmanaged market indexes weighted according to the expected target asset allocations using the appropriate benchmark for each manager stipulated by the Funds’ investment guidelines.</w:delText>
        </w:r>
      </w:del>
    </w:p>
    <w:p w:rsidR="00257F67" w:rsidRPr="002A0356" w:rsidDel="00EB72E7" w:rsidRDefault="00257F67" w:rsidP="008E279C">
      <w:pPr>
        <w:pStyle w:val="NoSpacing"/>
        <w:numPr>
          <w:ilvl w:val="0"/>
          <w:numId w:val="13"/>
        </w:numPr>
        <w:jc w:val="both"/>
        <w:rPr>
          <w:del w:id="20" w:author="Jennifer Bailey" w:date="2018-02-21T10:33:00Z"/>
          <w:rFonts w:ascii="Times New Roman" w:hAnsi="Times New Roman"/>
          <w:sz w:val="24"/>
          <w:szCs w:val="24"/>
        </w:rPr>
      </w:pPr>
      <w:del w:id="21" w:author="Jennifer Bailey" w:date="2018-02-21T10:33:00Z">
        <w:r w:rsidRPr="002A0356" w:rsidDel="00EB72E7">
          <w:rPr>
            <w:rFonts w:ascii="Times New Roman" w:hAnsi="Times New Roman"/>
            <w:sz w:val="24"/>
            <w:szCs w:val="24"/>
          </w:rPr>
          <w:delText>The performance of professional investment managers hired on behalf of the Funds will be judged against the following standards:</w:delText>
        </w:r>
      </w:del>
    </w:p>
    <w:p w:rsidR="00257F67" w:rsidRPr="002A0356" w:rsidDel="00EB72E7" w:rsidRDefault="00257F67" w:rsidP="0015721F">
      <w:pPr>
        <w:pStyle w:val="NoSpacing"/>
        <w:numPr>
          <w:ilvl w:val="1"/>
          <w:numId w:val="13"/>
        </w:numPr>
        <w:jc w:val="both"/>
        <w:rPr>
          <w:del w:id="22" w:author="Jennifer Bailey" w:date="2018-02-21T10:33:00Z"/>
          <w:rFonts w:ascii="Times New Roman" w:hAnsi="Times New Roman"/>
          <w:sz w:val="24"/>
          <w:szCs w:val="24"/>
        </w:rPr>
      </w:pPr>
      <w:del w:id="23" w:author="Jennifer Bailey" w:date="2018-02-21T10:33:00Z">
        <w:r w:rsidRPr="002A0356" w:rsidDel="00EB72E7">
          <w:rPr>
            <w:rFonts w:ascii="Times New Roman" w:hAnsi="Times New Roman"/>
            <w:sz w:val="24"/>
            <w:szCs w:val="24"/>
          </w:rPr>
          <w:delText>A market-based index appropriately selected or tailored to the manager’s agreed-upon investment objective and the normal investment characteristics of the manager’s Funds.</w:delText>
        </w:r>
      </w:del>
    </w:p>
    <w:p w:rsidR="00257F67" w:rsidRPr="002A0356" w:rsidDel="00EB72E7" w:rsidRDefault="00257F67" w:rsidP="0015721F">
      <w:pPr>
        <w:pStyle w:val="NoSpacing"/>
        <w:numPr>
          <w:ilvl w:val="1"/>
          <w:numId w:val="13"/>
        </w:numPr>
        <w:jc w:val="both"/>
        <w:rPr>
          <w:del w:id="24" w:author="Jennifer Bailey" w:date="2018-02-21T10:33:00Z"/>
          <w:rFonts w:ascii="Times New Roman" w:hAnsi="Times New Roman"/>
          <w:sz w:val="24"/>
          <w:szCs w:val="24"/>
        </w:rPr>
      </w:pPr>
      <w:del w:id="25" w:author="Jennifer Bailey" w:date="2018-02-21T10:33:00Z">
        <w:r w:rsidRPr="002A0356" w:rsidDel="00EB72E7">
          <w:rPr>
            <w:rFonts w:ascii="Times New Roman" w:hAnsi="Times New Roman"/>
            <w:sz w:val="24"/>
            <w:szCs w:val="24"/>
          </w:rPr>
          <w:lastRenderedPageBreak/>
          <w:delText>The performance of other investment managers having similar investment objectives.</w:delText>
        </w:r>
      </w:del>
    </w:p>
    <w:p w:rsidR="00257F67" w:rsidRPr="002A0356" w:rsidDel="00EB72E7" w:rsidRDefault="00257F67" w:rsidP="008E279C">
      <w:pPr>
        <w:pStyle w:val="NoSpacing"/>
        <w:numPr>
          <w:ilvl w:val="0"/>
          <w:numId w:val="13"/>
        </w:numPr>
        <w:jc w:val="both"/>
        <w:rPr>
          <w:del w:id="26" w:author="Jennifer Bailey" w:date="2018-02-21T10:33:00Z"/>
          <w:rFonts w:ascii="Times New Roman" w:hAnsi="Times New Roman"/>
          <w:sz w:val="24"/>
          <w:szCs w:val="24"/>
        </w:rPr>
      </w:pPr>
      <w:del w:id="27" w:author="Jennifer Bailey" w:date="2018-02-21T10:33:00Z">
        <w:r w:rsidRPr="002A0356" w:rsidDel="00EB72E7">
          <w:rPr>
            <w:rFonts w:ascii="Times New Roman" w:hAnsi="Times New Roman"/>
            <w:sz w:val="24"/>
            <w:szCs w:val="24"/>
          </w:rPr>
          <w:delText xml:space="preserve">In keeping with the Funds’ overall long-term financial objective, the Committee will evaluate Funds and manager performance over a suitably long-term investment horizon, generally across full market cycles or, at a minimum, on a rolling five-year basis.   </w:delText>
        </w:r>
      </w:del>
    </w:p>
    <w:p w:rsidR="00257F67" w:rsidDel="00EB72E7" w:rsidRDefault="00257F67">
      <w:pPr>
        <w:pStyle w:val="NoSpacing"/>
        <w:numPr>
          <w:ilvl w:val="0"/>
          <w:numId w:val="13"/>
        </w:numPr>
        <w:jc w:val="both"/>
        <w:rPr>
          <w:del w:id="28" w:author="Jennifer Bailey" w:date="2018-02-21T10:33:00Z"/>
          <w:rFonts w:ascii="Times New Roman" w:hAnsi="Times New Roman"/>
          <w:sz w:val="24"/>
          <w:szCs w:val="24"/>
        </w:rPr>
      </w:pPr>
      <w:del w:id="29" w:author="Jennifer Bailey" w:date="2018-02-21T10:33:00Z">
        <w:r w:rsidRPr="002A0356" w:rsidDel="00EB72E7">
          <w:rPr>
            <w:rFonts w:ascii="Times New Roman" w:hAnsi="Times New Roman"/>
            <w:sz w:val="24"/>
            <w:szCs w:val="24"/>
          </w:rPr>
          <w:delText xml:space="preserve">Investment reports shall be provided by the investment manager(s) on a (calendar) quarterly basis or as more frequently requested by the Committee. The Investment Consultant is expected to be available to meet with the Investment Committee once per year to review Funds structure, strategy, and investment performance.  </w:delText>
        </w:r>
      </w:del>
    </w:p>
    <w:p w:rsidR="00A521AF" w:rsidRDefault="00A521AF" w:rsidP="00A521AF">
      <w:pPr>
        <w:pStyle w:val="NoSpacing"/>
        <w:jc w:val="both"/>
        <w:rPr>
          <w:rFonts w:ascii="Times New Roman" w:hAnsi="Times New Roman"/>
          <w:i/>
          <w:color w:val="548DD4" w:themeColor="text2" w:themeTint="99"/>
          <w:sz w:val="24"/>
          <w:szCs w:val="24"/>
        </w:rPr>
      </w:pPr>
    </w:p>
    <w:p w:rsidR="00A521AF" w:rsidRDefault="00A521AF" w:rsidP="00A521AF">
      <w:pPr>
        <w:pStyle w:val="NoSpacing"/>
        <w:jc w:val="both"/>
        <w:rPr>
          <w:rFonts w:ascii="Times New Roman" w:hAnsi="Times New Roman"/>
          <w:i/>
          <w:color w:val="548DD4" w:themeColor="text2" w:themeTint="99"/>
          <w:sz w:val="24"/>
          <w:szCs w:val="24"/>
        </w:rPr>
      </w:pPr>
      <w:r>
        <w:rPr>
          <w:rFonts w:ascii="Times New Roman" w:hAnsi="Times New Roman"/>
          <w:i/>
          <w:color w:val="548DD4" w:themeColor="text2" w:themeTint="99"/>
          <w:sz w:val="24"/>
          <w:szCs w:val="24"/>
        </w:rPr>
        <w:t>Aggregate Fund Allocation Guidelines:</w:t>
      </w:r>
    </w:p>
    <w:p w:rsidR="00A521AF" w:rsidRDefault="00A521AF" w:rsidP="00A521AF">
      <w:pPr>
        <w:pStyle w:val="NoSpacing"/>
        <w:jc w:val="both"/>
        <w:rPr>
          <w:rFonts w:ascii="Times New Roman" w:hAnsi="Times New Roman"/>
          <w:i/>
          <w:color w:val="548DD4" w:themeColor="text2" w:themeTint="99"/>
          <w:sz w:val="24"/>
          <w:szCs w:val="24"/>
        </w:rPr>
      </w:pPr>
    </w:p>
    <w:p w:rsidR="006D61C2" w:rsidRDefault="00A521AF" w:rsidP="00A521AF">
      <w:pPr>
        <w:pStyle w:val="NoSpacing"/>
        <w:jc w:val="both"/>
        <w:rPr>
          <w:rFonts w:ascii="Times New Roman" w:hAnsi="Times New Roman"/>
          <w:sz w:val="24"/>
          <w:szCs w:val="24"/>
        </w:rPr>
      </w:pPr>
      <w:r>
        <w:rPr>
          <w:rFonts w:ascii="Times New Roman" w:hAnsi="Times New Roman"/>
          <w:color w:val="000000" w:themeColor="text1"/>
          <w:sz w:val="24"/>
          <w:szCs w:val="24"/>
        </w:rPr>
        <w:t>The aggregate asset allocation target range and minimum and maximum guidelines are attached in Addendum B.</w:t>
      </w:r>
    </w:p>
    <w:p w:rsidR="00A521AF" w:rsidRPr="002A0356" w:rsidRDefault="00A521AF" w:rsidP="0015721F">
      <w:pPr>
        <w:pStyle w:val="NoSpacing"/>
        <w:ind w:left="720"/>
        <w:jc w:val="both"/>
        <w:rPr>
          <w:rFonts w:ascii="Times New Roman" w:hAnsi="Times New Roman"/>
          <w:sz w:val="24"/>
          <w:szCs w:val="24"/>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F. Investment Management </w:t>
      </w:r>
      <w:r w:rsidR="00A521AF">
        <w:rPr>
          <w:rFonts w:ascii="Times New Roman" w:hAnsi="Times New Roman"/>
        </w:rPr>
        <w:t>S</w:t>
      </w:r>
      <w:r w:rsidRPr="002A0356">
        <w:rPr>
          <w:rFonts w:ascii="Times New Roman" w:hAnsi="Times New Roman"/>
        </w:rPr>
        <w:t>election</w:t>
      </w:r>
    </w:p>
    <w:p w:rsidR="006D61C2" w:rsidRPr="002A0356" w:rsidRDefault="006D61C2"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Investment managers (including mutual funds, separate account managers and limited</w:t>
      </w:r>
      <w:r w:rsidR="00BB0185" w:rsidRPr="002A0356">
        <w:rPr>
          <w:rFonts w:ascii="Times New Roman" w:eastAsia="MS Mincho" w:hAnsi="Times New Roman"/>
          <w:color w:val="000000"/>
          <w:sz w:val="24"/>
          <w:szCs w:val="24"/>
          <w:lang w:eastAsia="ja-JP"/>
        </w:rPr>
        <w:t xml:space="preserve"> </w:t>
      </w:r>
      <w:r w:rsidRPr="002A0356">
        <w:rPr>
          <w:rFonts w:ascii="Times New Roman" w:eastAsia="MS Mincho" w:hAnsi="Times New Roman"/>
          <w:color w:val="000000"/>
          <w:sz w:val="24"/>
          <w:szCs w:val="24"/>
          <w:lang w:eastAsia="ja-JP"/>
        </w:rPr>
        <w:t>partnership sponsors) shall be chosen using the following criteria:</w:t>
      </w:r>
    </w:p>
    <w:p w:rsidR="00257F67" w:rsidRPr="002A0356" w:rsidRDefault="00257F67" w:rsidP="0015721F">
      <w:pPr>
        <w:autoSpaceDE w:val="0"/>
        <w:autoSpaceDN w:val="0"/>
        <w:adjustRightInd w:val="0"/>
        <w:spacing w:after="0" w:line="240" w:lineRule="auto"/>
        <w:ind w:left="720"/>
        <w:jc w:val="both"/>
        <w:rPr>
          <w:rFonts w:ascii="Times New Roman" w:eastAsia="MS Mincho" w:hAnsi="Times New Roman"/>
          <w:color w:val="000000"/>
          <w:sz w:val="24"/>
          <w:szCs w:val="24"/>
          <w:lang w:eastAsia="ja-JP"/>
        </w:rPr>
      </w:pPr>
    </w:p>
    <w:p w:rsidR="00257F67"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 xml:space="preserve">Costs relative to other funds with like objectives and investment </w:t>
      </w:r>
      <w:r w:rsidR="00663C10" w:rsidRPr="002A0356">
        <w:rPr>
          <w:rFonts w:ascii="Times New Roman" w:eastAsia="MS Mincho" w:hAnsi="Times New Roman"/>
          <w:color w:val="000000"/>
          <w:sz w:val="24"/>
          <w:szCs w:val="24"/>
          <w:lang w:eastAsia="ja-JP"/>
        </w:rPr>
        <w:t>styles.</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manager’s adherence to investment style and size objectives</w:t>
      </w:r>
      <w:r w:rsidR="00663C10" w:rsidRPr="002A0356">
        <w:rPr>
          <w:rFonts w:ascii="Times New Roman" w:eastAsia="MS Mincho" w:hAnsi="Times New Roman"/>
          <w:color w:val="000000"/>
          <w:sz w:val="24"/>
          <w:szCs w:val="24"/>
          <w:lang w:eastAsia="ja-JP"/>
        </w:rPr>
        <w:t>.</w:t>
      </w:r>
    </w:p>
    <w:p w:rsidR="00A83ABB" w:rsidRPr="002A0356" w:rsidRDefault="00A83ABB" w:rsidP="00A83ABB">
      <w:pPr>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Size</w:t>
      </w:r>
      <w:r w:rsidR="00B040EE">
        <w:rPr>
          <w:rFonts w:ascii="Times New Roman" w:eastAsia="MS Mincho" w:hAnsi="Times New Roman"/>
          <w:color w:val="000000"/>
          <w:sz w:val="24"/>
          <w:szCs w:val="24"/>
          <w:lang w:eastAsia="ja-JP"/>
        </w:rPr>
        <w:t xml:space="preserve"> of the proposed fund, internal,</w:t>
      </w:r>
      <w:r w:rsidRPr="002A0356">
        <w:rPr>
          <w:rFonts w:ascii="Times New Roman" w:eastAsia="MS Mincho" w:hAnsi="Times New Roman"/>
          <w:color w:val="000000"/>
          <w:sz w:val="24"/>
          <w:szCs w:val="24"/>
          <w:lang w:eastAsia="ja-JP"/>
        </w:rPr>
        <w:t xml:space="preserve"> expense ratio and portfolio turnover length of time the fund/manager has been in existence and length of time it has been under the direction of the current managers(s) and whether or not there have been material changes in the manager’s organization and personnel</w:t>
      </w:r>
      <w:r w:rsidR="00663C10" w:rsidRPr="002A0356">
        <w:rPr>
          <w:rFonts w:ascii="Times New Roman" w:eastAsia="MS Mincho" w:hAnsi="Times New Roman"/>
          <w:color w:val="000000"/>
          <w:sz w:val="24"/>
          <w:szCs w:val="24"/>
          <w:lang w:eastAsia="ja-JP"/>
        </w:rPr>
        <w:t>.</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 xml:space="preserve">Costs relative to other funds with like </w:t>
      </w:r>
      <w:r w:rsidR="00663C10" w:rsidRPr="002A0356">
        <w:rPr>
          <w:rFonts w:ascii="Times New Roman" w:eastAsia="MS Mincho" w:hAnsi="Times New Roman"/>
          <w:color w:val="000000"/>
          <w:sz w:val="24"/>
          <w:szCs w:val="24"/>
          <w:lang w:eastAsia="ja-JP"/>
        </w:rPr>
        <w:t>objectives</w:t>
      </w:r>
      <w:r w:rsidRPr="002A0356">
        <w:rPr>
          <w:rFonts w:ascii="Times New Roman" w:eastAsia="MS Mincho" w:hAnsi="Times New Roman"/>
          <w:color w:val="000000"/>
          <w:sz w:val="24"/>
          <w:szCs w:val="24"/>
          <w:lang w:eastAsia="ja-JP"/>
        </w:rPr>
        <w:t xml:space="preserve"> and investment styles</w:t>
      </w:r>
      <w:r w:rsidR="00663C10" w:rsidRPr="002A0356">
        <w:rPr>
          <w:rFonts w:ascii="Times New Roman" w:eastAsia="MS Mincho" w:hAnsi="Times New Roman"/>
          <w:color w:val="000000"/>
          <w:sz w:val="24"/>
          <w:szCs w:val="24"/>
          <w:lang w:eastAsia="ja-JP"/>
        </w:rPr>
        <w:t>.</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manager’s adherence to investment style and size objectives</w:t>
      </w:r>
      <w:r w:rsidR="00663C10" w:rsidRPr="002A0356">
        <w:rPr>
          <w:rFonts w:ascii="Times New Roman" w:eastAsia="MS Mincho" w:hAnsi="Times New Roman"/>
          <w:color w:val="000000"/>
          <w:sz w:val="24"/>
          <w:szCs w:val="24"/>
          <w:lang w:eastAsia="ja-JP"/>
        </w:rPr>
        <w:t>.</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historic volatility and downside risk of each proposed investment</w:t>
      </w:r>
      <w:r w:rsidR="00663C10" w:rsidRPr="002A0356">
        <w:rPr>
          <w:rFonts w:ascii="Times New Roman" w:eastAsia="MS Mincho" w:hAnsi="Times New Roman"/>
          <w:color w:val="000000"/>
          <w:sz w:val="24"/>
          <w:szCs w:val="24"/>
          <w:lang w:eastAsia="ja-JP"/>
        </w:rPr>
        <w:t>.</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How well each proposed investment complements other assets in the portfolio</w:t>
      </w:r>
      <w:r w:rsidR="00663C10" w:rsidRPr="002A0356">
        <w:rPr>
          <w:rFonts w:ascii="Times New Roman" w:eastAsia="MS Mincho" w:hAnsi="Times New Roman"/>
          <w:color w:val="000000"/>
          <w:sz w:val="24"/>
          <w:szCs w:val="24"/>
          <w:lang w:eastAsia="ja-JP"/>
        </w:rPr>
        <w:t>.</w:t>
      </w:r>
    </w:p>
    <w:p w:rsidR="00A83ABB" w:rsidRPr="002A0356" w:rsidRDefault="00A83ABB" w:rsidP="0015721F">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current economic environment</w:t>
      </w:r>
      <w:r w:rsidR="00663C10" w:rsidRPr="002A0356">
        <w:rPr>
          <w:rFonts w:ascii="Times New Roman" w:eastAsia="MS Mincho" w:hAnsi="Times New Roman"/>
          <w:color w:val="000000"/>
          <w:sz w:val="24"/>
          <w:szCs w:val="24"/>
          <w:lang w:eastAsia="ja-JP"/>
        </w:rPr>
        <w:t>.</w:t>
      </w:r>
    </w:p>
    <w:p w:rsidR="00A83ABB" w:rsidRPr="002A0356" w:rsidRDefault="00A83ABB" w:rsidP="00F7192B">
      <w:pPr>
        <w:pStyle w:val="ListParagraph"/>
        <w:numPr>
          <w:ilvl w:val="0"/>
          <w:numId w:val="14"/>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likelihood of future investment success, relative to other opportunities</w:t>
      </w:r>
      <w:r w:rsidR="00663C10" w:rsidRPr="002A0356">
        <w:rPr>
          <w:rFonts w:ascii="Times New Roman" w:eastAsia="MS Mincho" w:hAnsi="Times New Roman"/>
          <w:color w:val="000000"/>
          <w:sz w:val="24"/>
          <w:szCs w:val="24"/>
          <w:lang w:eastAsia="ja-JP"/>
        </w:rPr>
        <w:t>.</w:t>
      </w:r>
    </w:p>
    <w:p w:rsidR="00F7192B" w:rsidRDefault="00F7192B" w:rsidP="00F7192B">
      <w:pPr>
        <w:pStyle w:val="Subtitle"/>
        <w:spacing w:line="240" w:lineRule="auto"/>
        <w:contextualSpacing/>
        <w:jc w:val="both"/>
        <w:rPr>
          <w:rFonts w:ascii="Times New Roman" w:hAnsi="Times New Roman"/>
        </w:rPr>
      </w:pPr>
    </w:p>
    <w:p w:rsidR="006D61C2" w:rsidRPr="002A0356" w:rsidRDefault="006D61C2" w:rsidP="0015721F">
      <w:pPr>
        <w:pStyle w:val="Subtitle"/>
        <w:jc w:val="both"/>
        <w:rPr>
          <w:rFonts w:ascii="Times New Roman" w:hAnsi="Times New Roman"/>
        </w:rPr>
      </w:pPr>
      <w:r w:rsidRPr="002A0356">
        <w:rPr>
          <w:rFonts w:ascii="Times New Roman" w:hAnsi="Times New Roman"/>
        </w:rPr>
        <w:t>G. D</w:t>
      </w:r>
      <w:r w:rsidR="006F4A7E">
        <w:rPr>
          <w:rFonts w:ascii="Times New Roman" w:hAnsi="Times New Roman"/>
        </w:rPr>
        <w:t>uties</w:t>
      </w:r>
      <w:r w:rsidRPr="002A0356">
        <w:rPr>
          <w:rFonts w:ascii="Times New Roman" w:hAnsi="Times New Roman"/>
        </w:rPr>
        <w:t xml:space="preserve"> </w:t>
      </w:r>
      <w:r w:rsidR="006F4A7E">
        <w:rPr>
          <w:rFonts w:ascii="Times New Roman" w:hAnsi="Times New Roman"/>
        </w:rPr>
        <w:t>and</w:t>
      </w:r>
      <w:r w:rsidRPr="002A0356">
        <w:rPr>
          <w:rFonts w:ascii="Times New Roman" w:hAnsi="Times New Roman"/>
        </w:rPr>
        <w:t xml:space="preserve"> </w:t>
      </w:r>
      <w:r w:rsidR="006F4A7E">
        <w:rPr>
          <w:rFonts w:ascii="Times New Roman" w:hAnsi="Times New Roman"/>
        </w:rPr>
        <w:t>Responsibilities</w:t>
      </w:r>
    </w:p>
    <w:p w:rsidR="006D61C2" w:rsidRPr="002A0356" w:rsidRDefault="006D61C2" w:rsidP="0015721F">
      <w:pPr>
        <w:pStyle w:val="Subtitle"/>
        <w:jc w:val="both"/>
        <w:rPr>
          <w:rFonts w:ascii="Times New Roman" w:hAnsi="Times New Roman"/>
        </w:rPr>
      </w:pPr>
      <w:r w:rsidRPr="002A0356">
        <w:rPr>
          <w:rFonts w:ascii="Times New Roman" w:hAnsi="Times New Roman"/>
        </w:rPr>
        <w:t>The Advisor</w:t>
      </w:r>
    </w:p>
    <w:p w:rsidR="006D61C2" w:rsidRPr="002A0356" w:rsidRDefault="006D61C2"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The Advisor is a Registered Investment Advisor and shall act as the investment advisor to the</w:t>
      </w:r>
    </w:p>
    <w:p w:rsidR="006D61C2" w:rsidRPr="002A0356" w:rsidRDefault="006D61C2"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Investment Committee until the Investment Committee decides otherwise.</w:t>
      </w:r>
    </w:p>
    <w:p w:rsidR="006D61C2" w:rsidRPr="002A0356" w:rsidRDefault="006D61C2"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Advisor shall be responsible for:</w:t>
      </w:r>
    </w:p>
    <w:p w:rsidR="00A83ABB" w:rsidRPr="002A0356" w:rsidRDefault="00A83ABB"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p>
    <w:p w:rsidR="00A83ABB" w:rsidRPr="002A0356"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Assisting in the development and periodic review of investment policy.</w:t>
      </w:r>
    </w:p>
    <w:p w:rsidR="00A83ABB" w:rsidRPr="002A0356"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Designing and implementing an appropriate asset allocation plan consistent with the</w:t>
      </w:r>
      <w:r w:rsidR="00663C10" w:rsidRPr="002A0356">
        <w:rPr>
          <w:rFonts w:ascii="Times New Roman" w:eastAsia="MS Mincho" w:hAnsi="Times New Roman"/>
          <w:color w:val="000000"/>
          <w:sz w:val="24"/>
          <w:szCs w:val="24"/>
          <w:lang w:eastAsia="ja-JP"/>
        </w:rPr>
        <w:t xml:space="preserve"> </w:t>
      </w:r>
    </w:p>
    <w:p w:rsidR="00A83ABB" w:rsidRPr="002A0356" w:rsidRDefault="00A83ABB" w:rsidP="00A83ABB">
      <w:pPr>
        <w:autoSpaceDE w:val="0"/>
        <w:autoSpaceDN w:val="0"/>
        <w:adjustRightInd w:val="0"/>
        <w:spacing w:after="0" w:line="240" w:lineRule="auto"/>
        <w:ind w:left="360"/>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ab/>
        <w:t>investment objectives, time horizon, risk profile, guidelines and constraints outlined in</w:t>
      </w:r>
    </w:p>
    <w:p w:rsidR="00A83ABB" w:rsidRPr="002A0356" w:rsidRDefault="00A83ABB" w:rsidP="00A83ABB">
      <w:pPr>
        <w:autoSpaceDE w:val="0"/>
        <w:autoSpaceDN w:val="0"/>
        <w:adjustRightInd w:val="0"/>
        <w:spacing w:after="0" w:line="240" w:lineRule="auto"/>
        <w:ind w:left="360"/>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ab/>
        <w:t>this statement.</w:t>
      </w:r>
    </w:p>
    <w:p w:rsidR="00A83ABB" w:rsidRPr="002A0356" w:rsidRDefault="00A83ABB" w:rsidP="0015721F">
      <w:pPr>
        <w:pStyle w:val="ListParagraph"/>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Identify specific assets and investment managers within each asset category</w:t>
      </w:r>
    </w:p>
    <w:p w:rsidR="00A83ABB" w:rsidRPr="002A0356" w:rsidRDefault="00A83ABB" w:rsidP="0015721F">
      <w:pPr>
        <w:pStyle w:val="ListParagraph"/>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lastRenderedPageBreak/>
        <w:t>Providing “due diligence”, or research, on the Investment Manager(s)</w:t>
      </w:r>
    </w:p>
    <w:p w:rsidR="00A83ABB" w:rsidRPr="002A0356"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Monitoring the performance of all selected assets the advisor consults to.</w:t>
      </w:r>
    </w:p>
    <w:p w:rsidR="00A83ABB"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Recommending changes to this investment policy statement.</w:t>
      </w:r>
    </w:p>
    <w:p w:rsidR="00B040EE" w:rsidRPr="002A0356" w:rsidRDefault="00B040EE"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Periodically reviewing the suitability of the investments for the Committee.</w:t>
      </w:r>
    </w:p>
    <w:p w:rsidR="00A83ABB" w:rsidRPr="002A0356" w:rsidRDefault="00B040EE"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Being available to meet with the Committee at least twice each year</w:t>
      </w:r>
      <w:r w:rsidR="00A83ABB" w:rsidRPr="002A0356">
        <w:rPr>
          <w:rFonts w:ascii="Times New Roman" w:eastAsia="MS Mincho" w:hAnsi="Times New Roman"/>
          <w:color w:val="000000"/>
          <w:sz w:val="24"/>
          <w:szCs w:val="24"/>
          <w:lang w:eastAsia="ja-JP"/>
        </w:rPr>
        <w:t>.</w:t>
      </w:r>
    </w:p>
    <w:p w:rsidR="00A83ABB"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Being available to meet with the Investment Committee at least twice each year.</w:t>
      </w:r>
    </w:p>
    <w:p w:rsidR="00B040EE" w:rsidRDefault="00B040EE"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Provide monthly statements and quarterly performance reports.</w:t>
      </w:r>
    </w:p>
    <w:p w:rsidR="00A83ABB" w:rsidRPr="002A0356" w:rsidRDefault="00A83ABB" w:rsidP="00A83ABB">
      <w:pPr>
        <w:numPr>
          <w:ilvl w:val="0"/>
          <w:numId w:val="15"/>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Have discretion to implement the investment plan within the guidelines of the investment policy statement.</w:t>
      </w:r>
    </w:p>
    <w:p w:rsidR="00663C10" w:rsidRPr="002A0356" w:rsidRDefault="00663C10" w:rsidP="00F7192B">
      <w:pPr>
        <w:spacing w:after="0" w:line="240" w:lineRule="auto"/>
        <w:contextualSpacing/>
        <w:rPr>
          <w:rFonts w:ascii="Times New Roman" w:hAnsi="Times New Roman"/>
          <w:sz w:val="24"/>
          <w:szCs w:val="24"/>
          <w:lang w:eastAsia="ja-JP"/>
        </w:rPr>
      </w:pPr>
    </w:p>
    <w:p w:rsidR="006D61C2" w:rsidRDefault="006D61C2" w:rsidP="00F7192B">
      <w:pPr>
        <w:pStyle w:val="Subtitle"/>
        <w:spacing w:after="0" w:line="240" w:lineRule="auto"/>
        <w:contextualSpacing/>
        <w:jc w:val="both"/>
        <w:rPr>
          <w:rFonts w:ascii="Times New Roman" w:hAnsi="Times New Roman"/>
        </w:rPr>
      </w:pPr>
      <w:r w:rsidRPr="002A0356">
        <w:rPr>
          <w:rFonts w:ascii="Times New Roman" w:hAnsi="Times New Roman"/>
        </w:rPr>
        <w:t xml:space="preserve">The </w:t>
      </w:r>
      <w:r w:rsidR="00A521AF">
        <w:rPr>
          <w:rFonts w:ascii="Times New Roman" w:hAnsi="Times New Roman"/>
        </w:rPr>
        <w:t>Finance</w:t>
      </w:r>
      <w:r w:rsidRPr="002A0356">
        <w:rPr>
          <w:rFonts w:ascii="Times New Roman" w:hAnsi="Times New Roman"/>
        </w:rPr>
        <w:t xml:space="preserve"> Committee</w:t>
      </w:r>
    </w:p>
    <w:p w:rsidR="00F7192B" w:rsidRPr="00F7192B" w:rsidRDefault="00F7192B" w:rsidP="00F7192B">
      <w:pPr>
        <w:spacing w:line="240" w:lineRule="auto"/>
        <w:contextualSpacing/>
      </w:pPr>
    </w:p>
    <w:p w:rsidR="006D61C2" w:rsidRPr="002A0356" w:rsidRDefault="00A521AF" w:rsidP="00F7192B">
      <w:pPr>
        <w:autoSpaceDE w:val="0"/>
        <w:autoSpaceDN w:val="0"/>
        <w:adjustRightInd w:val="0"/>
        <w:spacing w:after="0" w:line="240" w:lineRule="auto"/>
        <w:contextualSpacing/>
        <w:jc w:val="both"/>
        <w:rPr>
          <w:rFonts w:ascii="Times New Roman" w:eastAsia="MS Mincho" w:hAnsi="Times New Roman"/>
          <w:color w:val="000000"/>
          <w:sz w:val="24"/>
          <w:szCs w:val="24"/>
          <w:lang w:eastAsia="ja-JP"/>
        </w:rPr>
      </w:pPr>
      <w:r>
        <w:rPr>
          <w:rFonts w:ascii="Times New Roman" w:eastAsia="MS Mincho" w:hAnsi="Times New Roman"/>
          <w:color w:val="000000"/>
          <w:sz w:val="24"/>
          <w:szCs w:val="24"/>
          <w:lang w:eastAsia="ja-JP"/>
        </w:rPr>
        <w:t>The Finance</w:t>
      </w:r>
      <w:r w:rsidR="006D61C2" w:rsidRPr="002A0356">
        <w:rPr>
          <w:rFonts w:ascii="Times New Roman" w:eastAsia="MS Mincho" w:hAnsi="Times New Roman"/>
          <w:color w:val="000000"/>
          <w:sz w:val="24"/>
          <w:szCs w:val="24"/>
          <w:lang w:eastAsia="ja-JP"/>
        </w:rPr>
        <w:t xml:space="preserve"> Committee shall be responsible for:</w:t>
      </w:r>
    </w:p>
    <w:p w:rsidR="00A83ABB" w:rsidRPr="002A0356" w:rsidRDefault="00A83ABB"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p>
    <w:p w:rsidR="00A83ABB" w:rsidRPr="002A0356" w:rsidRDefault="00A83ABB" w:rsidP="00A83ABB">
      <w:pPr>
        <w:numPr>
          <w:ilvl w:val="0"/>
          <w:numId w:val="16"/>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 xml:space="preserve">The oversight of the Portfolio and </w:t>
      </w:r>
      <w:r w:rsidRPr="002A0356">
        <w:rPr>
          <w:rFonts w:ascii="Times New Roman" w:eastAsia="MS Mincho" w:hAnsi="Times New Roman"/>
          <w:i/>
          <w:iCs/>
          <w:color w:val="000000"/>
          <w:sz w:val="24"/>
          <w:szCs w:val="24"/>
          <w:lang w:eastAsia="ja-JP"/>
        </w:rPr>
        <w:t>Investment Policy Statement</w:t>
      </w:r>
    </w:p>
    <w:p w:rsidR="00A83ABB" w:rsidRPr="002A0356" w:rsidRDefault="00A83ABB" w:rsidP="00A83ABB">
      <w:pPr>
        <w:numPr>
          <w:ilvl w:val="0"/>
          <w:numId w:val="16"/>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Defining the investment objectives and policies of the Portfolio.</w:t>
      </w:r>
    </w:p>
    <w:p w:rsidR="00A83ABB" w:rsidRPr="002A0356" w:rsidRDefault="00A83ABB" w:rsidP="0015721F">
      <w:pPr>
        <w:numPr>
          <w:ilvl w:val="0"/>
          <w:numId w:val="16"/>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 xml:space="preserve">Notifying Advisor of changes to the </w:t>
      </w:r>
      <w:r w:rsidRPr="002A0356">
        <w:rPr>
          <w:rFonts w:ascii="Times New Roman" w:eastAsia="MS Mincho" w:hAnsi="Times New Roman"/>
          <w:i/>
          <w:color w:val="000000"/>
          <w:sz w:val="24"/>
          <w:szCs w:val="24"/>
          <w:lang w:eastAsia="ja-JP"/>
        </w:rPr>
        <w:t>Investment Policy Statement</w:t>
      </w:r>
      <w:r w:rsidRPr="002A0356">
        <w:rPr>
          <w:rFonts w:ascii="Times New Roman" w:eastAsia="MS Mincho" w:hAnsi="Times New Roman"/>
          <w:color w:val="000000"/>
          <w:sz w:val="24"/>
          <w:szCs w:val="24"/>
          <w:lang w:eastAsia="ja-JP"/>
        </w:rPr>
        <w:t xml:space="preserve"> and to oversee and to approve or disapprove Advisor's recommendations with regards to policy, guidelines, and objectives on a timely basis.</w:t>
      </w:r>
    </w:p>
    <w:p w:rsidR="00A83ABB" w:rsidRPr="002A0356" w:rsidRDefault="00A83ABB" w:rsidP="0015721F">
      <w:pPr>
        <w:pStyle w:val="ListParagraph"/>
        <w:numPr>
          <w:ilvl w:val="0"/>
          <w:numId w:val="16"/>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Providing Advisor with all re</w:t>
      </w:r>
      <w:r w:rsidR="00E33A4F">
        <w:rPr>
          <w:rFonts w:ascii="Times New Roman" w:eastAsia="MS Mincho" w:hAnsi="Times New Roman"/>
          <w:color w:val="000000"/>
          <w:sz w:val="24"/>
          <w:szCs w:val="24"/>
          <w:lang w:eastAsia="ja-JP"/>
        </w:rPr>
        <w:t>levant information on the organization’s g</w:t>
      </w:r>
      <w:r w:rsidRPr="002A0356">
        <w:rPr>
          <w:rFonts w:ascii="Times New Roman" w:eastAsia="MS Mincho" w:hAnsi="Times New Roman"/>
          <w:color w:val="000000"/>
          <w:sz w:val="24"/>
          <w:szCs w:val="24"/>
          <w:lang w:eastAsia="ja-JP"/>
        </w:rPr>
        <w:t>oals, objectives, financial condition and risk tolerances and shall notify Advisor promptly of any changes to this information.</w:t>
      </w:r>
    </w:p>
    <w:p w:rsidR="00A83ABB" w:rsidRPr="002A0356" w:rsidRDefault="00A83ABB" w:rsidP="0015721F">
      <w:pPr>
        <w:pStyle w:val="Subtitle"/>
        <w:jc w:val="both"/>
        <w:rPr>
          <w:rFonts w:ascii="Times New Roman" w:hAnsi="Times New Roman"/>
        </w:rPr>
      </w:pPr>
    </w:p>
    <w:p w:rsidR="006D61C2" w:rsidRPr="002A0356" w:rsidRDefault="006D61C2" w:rsidP="0015721F">
      <w:pPr>
        <w:pStyle w:val="Subtitle"/>
        <w:jc w:val="both"/>
        <w:rPr>
          <w:rFonts w:ascii="Times New Roman" w:hAnsi="Times New Roman"/>
        </w:rPr>
      </w:pPr>
      <w:r w:rsidRPr="002A0356">
        <w:rPr>
          <w:rFonts w:ascii="Times New Roman" w:hAnsi="Times New Roman"/>
        </w:rPr>
        <w:t xml:space="preserve">The </w:t>
      </w:r>
      <w:r w:rsidR="000A5AEC" w:rsidRPr="002A0356">
        <w:rPr>
          <w:rFonts w:ascii="Times New Roman" w:hAnsi="Times New Roman"/>
        </w:rPr>
        <w:t xml:space="preserve">Third Party </w:t>
      </w:r>
      <w:r w:rsidRPr="002A0356">
        <w:rPr>
          <w:rFonts w:ascii="Times New Roman" w:hAnsi="Times New Roman"/>
        </w:rPr>
        <w:t>Investment Manager(s</w:t>
      </w:r>
      <w:r w:rsidR="00663C10" w:rsidRPr="002A0356">
        <w:rPr>
          <w:rFonts w:ascii="Times New Roman" w:hAnsi="Times New Roman"/>
        </w:rPr>
        <w:t>)</w:t>
      </w:r>
    </w:p>
    <w:p w:rsidR="006D61C2" w:rsidRPr="002A0356" w:rsidRDefault="006D61C2"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Each Investment Manager will have full discretion to make all investment decisions for assets</w:t>
      </w:r>
      <w:r w:rsidR="00663C10" w:rsidRPr="002A0356">
        <w:rPr>
          <w:rFonts w:ascii="Times New Roman" w:eastAsia="MS Mincho" w:hAnsi="Times New Roman"/>
          <w:color w:val="000000"/>
          <w:sz w:val="24"/>
          <w:szCs w:val="24"/>
          <w:lang w:eastAsia="ja-JP"/>
        </w:rPr>
        <w:t xml:space="preserve"> </w:t>
      </w:r>
      <w:r w:rsidRPr="002A0356">
        <w:rPr>
          <w:rFonts w:ascii="Times New Roman" w:eastAsia="MS Mincho" w:hAnsi="Times New Roman"/>
          <w:color w:val="000000"/>
          <w:sz w:val="24"/>
          <w:szCs w:val="24"/>
          <w:lang w:eastAsia="ja-JP"/>
        </w:rPr>
        <w:t>placed under its jurisdiction, while observing and operating within all policies, guidelines,</w:t>
      </w:r>
      <w:r w:rsidR="00663C10" w:rsidRPr="002A0356">
        <w:rPr>
          <w:rFonts w:ascii="Times New Roman" w:eastAsia="MS Mincho" w:hAnsi="Times New Roman"/>
          <w:color w:val="000000"/>
          <w:sz w:val="24"/>
          <w:szCs w:val="24"/>
          <w:lang w:eastAsia="ja-JP"/>
        </w:rPr>
        <w:t xml:space="preserve"> </w:t>
      </w:r>
      <w:r w:rsidRPr="002A0356">
        <w:rPr>
          <w:rFonts w:ascii="Times New Roman" w:eastAsia="MS Mincho" w:hAnsi="Times New Roman"/>
          <w:color w:val="000000"/>
          <w:sz w:val="24"/>
          <w:szCs w:val="24"/>
          <w:lang w:eastAsia="ja-JP"/>
        </w:rPr>
        <w:t>constraints, and philosophies as outlined in this statement. Specific responsibilities of the</w:t>
      </w:r>
      <w:r w:rsidR="00663C10" w:rsidRPr="002A0356">
        <w:rPr>
          <w:rFonts w:ascii="Times New Roman" w:eastAsia="MS Mincho" w:hAnsi="Times New Roman"/>
          <w:color w:val="000000"/>
          <w:sz w:val="24"/>
          <w:szCs w:val="24"/>
          <w:lang w:eastAsia="ja-JP"/>
        </w:rPr>
        <w:t xml:space="preserve"> </w:t>
      </w:r>
      <w:r w:rsidRPr="002A0356">
        <w:rPr>
          <w:rFonts w:ascii="Times New Roman" w:eastAsia="MS Mincho" w:hAnsi="Times New Roman"/>
          <w:color w:val="000000"/>
          <w:sz w:val="24"/>
          <w:szCs w:val="24"/>
          <w:lang w:eastAsia="ja-JP"/>
        </w:rPr>
        <w:t>Investment Manager(s) include:</w:t>
      </w:r>
    </w:p>
    <w:p w:rsidR="00663C10" w:rsidRPr="002A0356" w:rsidRDefault="00663C10"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p>
    <w:p w:rsidR="00663C10" w:rsidRPr="002A0356" w:rsidRDefault="00663C10" w:rsidP="0015721F">
      <w:pPr>
        <w:pStyle w:val="ListParagraph"/>
        <w:numPr>
          <w:ilvl w:val="0"/>
          <w:numId w:val="18"/>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Discretionary investment management including decisions to buy, sell, or hold individual securities, and to alter asset allocation within the guidelines established in this statement.</w:t>
      </w:r>
    </w:p>
    <w:p w:rsidR="00663C10" w:rsidRPr="00E33A4F" w:rsidRDefault="00663C10" w:rsidP="009C2DBB">
      <w:pPr>
        <w:pStyle w:val="ListParagraph"/>
        <w:numPr>
          <w:ilvl w:val="0"/>
          <w:numId w:val="18"/>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E33A4F">
        <w:rPr>
          <w:rFonts w:ascii="Times New Roman" w:eastAsia="MS Mincho" w:hAnsi="Times New Roman"/>
          <w:color w:val="000000"/>
          <w:sz w:val="24"/>
          <w:szCs w:val="24"/>
          <w:lang w:eastAsia="ja-JP"/>
        </w:rPr>
        <w:t>Communicating any major changes to economic outlook, investment strategy, or any other factors, which affect implementation of investment process, or the investment ob</w:t>
      </w:r>
      <w:r w:rsidR="00536C87" w:rsidRPr="00E33A4F">
        <w:rPr>
          <w:rFonts w:ascii="Times New Roman" w:eastAsia="MS Mincho" w:hAnsi="Times New Roman"/>
          <w:color w:val="000000"/>
          <w:sz w:val="24"/>
          <w:szCs w:val="24"/>
          <w:lang w:eastAsia="ja-JP"/>
        </w:rPr>
        <w:t>jective progress of the Fund’s investment management.</w:t>
      </w:r>
    </w:p>
    <w:p w:rsidR="00536C87" w:rsidRPr="002A0356" w:rsidRDefault="00536C87" w:rsidP="0015721F">
      <w:pPr>
        <w:pStyle w:val="ListParagraph"/>
        <w:numPr>
          <w:ilvl w:val="0"/>
          <w:numId w:val="18"/>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Informing the Advisor regarding any qualitative change to investment management organization:  Examples include changes in portfolio management personnel, ownership structure, investment policy, etc.</w:t>
      </w:r>
    </w:p>
    <w:p w:rsidR="00536C87" w:rsidRPr="002A0356" w:rsidRDefault="00536C87" w:rsidP="0015721F">
      <w:pPr>
        <w:pStyle w:val="ListParagraph"/>
        <w:numPr>
          <w:ilvl w:val="0"/>
          <w:numId w:val="18"/>
        </w:numPr>
        <w:autoSpaceDE w:val="0"/>
        <w:autoSpaceDN w:val="0"/>
        <w:adjustRightInd w:val="0"/>
        <w:spacing w:after="0" w:line="240" w:lineRule="auto"/>
        <w:jc w:val="both"/>
        <w:rPr>
          <w:rFonts w:ascii="Times New Roman" w:eastAsia="MS Mincho" w:hAnsi="Times New Roman"/>
          <w:color w:val="000000"/>
          <w:sz w:val="24"/>
          <w:szCs w:val="24"/>
          <w:lang w:eastAsia="ja-JP"/>
        </w:rPr>
      </w:pPr>
      <w:r w:rsidRPr="002A0356">
        <w:rPr>
          <w:rFonts w:ascii="Times New Roman" w:eastAsia="MS Mincho" w:hAnsi="Times New Roman"/>
          <w:color w:val="000000"/>
          <w:sz w:val="24"/>
          <w:szCs w:val="24"/>
          <w:lang w:eastAsia="ja-JP"/>
        </w:rPr>
        <w:t>Voting proxies, if requested by the Investment Committee, on behalf of Martha &amp; Mary Lutheran Services.</w:t>
      </w:r>
    </w:p>
    <w:p w:rsidR="00A83ABB" w:rsidRPr="002A0356" w:rsidRDefault="00A83ABB" w:rsidP="0015721F">
      <w:pPr>
        <w:autoSpaceDE w:val="0"/>
        <w:autoSpaceDN w:val="0"/>
        <w:adjustRightInd w:val="0"/>
        <w:spacing w:after="0" w:line="240" w:lineRule="auto"/>
        <w:jc w:val="both"/>
        <w:rPr>
          <w:rFonts w:ascii="Times New Roman" w:eastAsia="MS Mincho" w:hAnsi="Times New Roman"/>
          <w:color w:val="000000"/>
          <w:sz w:val="24"/>
          <w:szCs w:val="24"/>
          <w:lang w:eastAsia="ja-JP"/>
        </w:rPr>
      </w:pPr>
    </w:p>
    <w:p w:rsidR="007C193F" w:rsidRPr="002A0356" w:rsidRDefault="007C193F" w:rsidP="0015721F">
      <w:pPr>
        <w:pStyle w:val="Subtitle"/>
        <w:jc w:val="both"/>
        <w:rPr>
          <w:rFonts w:ascii="Times New Roman" w:hAnsi="Times New Roman"/>
          <w:i w:val="0"/>
        </w:rPr>
      </w:pPr>
      <w:r w:rsidRPr="002A0356">
        <w:rPr>
          <w:rFonts w:ascii="Times New Roman" w:hAnsi="Times New Roman"/>
        </w:rPr>
        <w:t xml:space="preserve">H. </w:t>
      </w:r>
      <w:r w:rsidR="006F4A7E">
        <w:rPr>
          <w:rFonts w:ascii="Times New Roman" w:hAnsi="Times New Roman"/>
        </w:rPr>
        <w:t>Board Designated Funds</w:t>
      </w:r>
    </w:p>
    <w:p w:rsidR="007C193F" w:rsidRPr="002A0356" w:rsidRDefault="007C193F" w:rsidP="0015721F">
      <w:pPr>
        <w:jc w:val="both"/>
        <w:rPr>
          <w:rFonts w:ascii="Times New Roman" w:hAnsi="Times New Roman"/>
          <w:sz w:val="24"/>
          <w:szCs w:val="24"/>
        </w:rPr>
      </w:pPr>
      <w:r w:rsidRPr="002A0356">
        <w:rPr>
          <w:rFonts w:ascii="Times New Roman" w:hAnsi="Times New Roman"/>
          <w:sz w:val="24"/>
          <w:szCs w:val="24"/>
        </w:rPr>
        <w:t>The Board may reserve funds for future projects and growth at their discre</w:t>
      </w:r>
      <w:r w:rsidR="00061AD1" w:rsidRPr="002A0356">
        <w:rPr>
          <w:rFonts w:ascii="Times New Roman" w:hAnsi="Times New Roman"/>
          <w:sz w:val="24"/>
          <w:szCs w:val="24"/>
        </w:rPr>
        <w:t>tion.  If done, those funds may</w:t>
      </w:r>
      <w:r w:rsidRPr="002A0356">
        <w:rPr>
          <w:rFonts w:ascii="Times New Roman" w:hAnsi="Times New Roman"/>
          <w:sz w:val="24"/>
          <w:szCs w:val="24"/>
        </w:rPr>
        <w:t xml:space="preserve"> be separated from the other investments under this policy in a separate account.  </w:t>
      </w:r>
    </w:p>
    <w:p w:rsidR="00E33A4F" w:rsidRDefault="00E33A4F" w:rsidP="0015721F">
      <w:pPr>
        <w:pStyle w:val="Subtitle"/>
        <w:jc w:val="both"/>
        <w:rPr>
          <w:rFonts w:ascii="Times New Roman" w:hAnsi="Times New Roman"/>
        </w:rPr>
      </w:pPr>
    </w:p>
    <w:p w:rsidR="00E33A4F" w:rsidRDefault="00E33A4F" w:rsidP="0015721F">
      <w:pPr>
        <w:pStyle w:val="Subtitle"/>
        <w:jc w:val="both"/>
        <w:rPr>
          <w:rFonts w:ascii="Times New Roman" w:hAnsi="Times New Roman"/>
        </w:rPr>
      </w:pPr>
    </w:p>
    <w:p w:rsidR="00F7192B" w:rsidRDefault="00F7192B" w:rsidP="0015721F">
      <w:pPr>
        <w:pStyle w:val="Subtitle"/>
        <w:jc w:val="both"/>
        <w:rPr>
          <w:rFonts w:ascii="Times New Roman" w:hAnsi="Times New Roman"/>
        </w:rPr>
      </w:pPr>
    </w:p>
    <w:p w:rsidR="006D61C2" w:rsidRPr="002A0356" w:rsidRDefault="006D61C2" w:rsidP="00F7192B">
      <w:pPr>
        <w:pStyle w:val="Subtitle"/>
        <w:spacing w:after="0" w:line="240" w:lineRule="auto"/>
        <w:contextualSpacing/>
        <w:jc w:val="both"/>
        <w:rPr>
          <w:rFonts w:ascii="Times New Roman" w:hAnsi="Times New Roman"/>
        </w:rPr>
      </w:pPr>
      <w:r w:rsidRPr="002A0356">
        <w:rPr>
          <w:rFonts w:ascii="Times New Roman" w:hAnsi="Times New Roman"/>
        </w:rPr>
        <w:t xml:space="preserve">Addendum </w:t>
      </w:r>
      <w:r w:rsidR="004714B6" w:rsidRPr="002A0356">
        <w:rPr>
          <w:rFonts w:ascii="Times New Roman" w:hAnsi="Times New Roman"/>
        </w:rPr>
        <w:t>A</w:t>
      </w:r>
      <w:r w:rsidRPr="002A0356">
        <w:rPr>
          <w:rFonts w:ascii="Times New Roman" w:hAnsi="Times New Roman"/>
        </w:rPr>
        <w:t xml:space="preserve">   UPMIFA </w:t>
      </w:r>
    </w:p>
    <w:p w:rsidR="006D61C2" w:rsidRPr="002A0356" w:rsidRDefault="006D61C2" w:rsidP="00F7192B">
      <w:pPr>
        <w:pStyle w:val="Default"/>
        <w:ind w:firstLine="720"/>
        <w:contextualSpacing/>
        <w:jc w:val="both"/>
      </w:pPr>
    </w:p>
    <w:p w:rsidR="006D61C2" w:rsidRPr="002A0356" w:rsidRDefault="006D61C2" w:rsidP="0015721F">
      <w:pPr>
        <w:pStyle w:val="Default"/>
        <w:jc w:val="both"/>
      </w:pPr>
      <w:r w:rsidRPr="002A0356">
        <w:t xml:space="preserve">UPMIFA requires a charity and those who manage and invest its funds to: </w:t>
      </w:r>
    </w:p>
    <w:p w:rsidR="006D61C2" w:rsidRPr="002A0356" w:rsidRDefault="006D61C2" w:rsidP="0015721F">
      <w:pPr>
        <w:pStyle w:val="Default"/>
        <w:ind w:firstLine="720"/>
        <w:jc w:val="both"/>
      </w:pPr>
    </w:p>
    <w:p w:rsidR="006D61C2" w:rsidRPr="002A0356" w:rsidRDefault="006D61C2" w:rsidP="0015721F">
      <w:pPr>
        <w:pStyle w:val="Default"/>
        <w:numPr>
          <w:ilvl w:val="0"/>
          <w:numId w:val="4"/>
        </w:numPr>
        <w:jc w:val="both"/>
      </w:pPr>
      <w:r w:rsidRPr="002A0356">
        <w:t xml:space="preserve">Give primary consideration to donor intent as expressed in a gift instrument, </w:t>
      </w:r>
    </w:p>
    <w:p w:rsidR="006D61C2" w:rsidRPr="002A0356" w:rsidRDefault="006D61C2" w:rsidP="0015721F">
      <w:pPr>
        <w:pStyle w:val="Default"/>
        <w:numPr>
          <w:ilvl w:val="0"/>
          <w:numId w:val="4"/>
        </w:numPr>
        <w:jc w:val="both"/>
      </w:pPr>
      <w:r w:rsidRPr="002A0356">
        <w:t xml:space="preserve">Act in good faith, with the care an ordinarily prudent person would exercise, </w:t>
      </w:r>
    </w:p>
    <w:p w:rsidR="006D61C2" w:rsidRPr="002A0356" w:rsidRDefault="006D61C2" w:rsidP="0015721F">
      <w:pPr>
        <w:pStyle w:val="Default"/>
        <w:numPr>
          <w:ilvl w:val="0"/>
          <w:numId w:val="4"/>
        </w:numPr>
        <w:jc w:val="both"/>
      </w:pPr>
      <w:r w:rsidRPr="002A0356">
        <w:t xml:space="preserve">Incur only reasonable costs in investing and managing charitable funds, </w:t>
      </w:r>
    </w:p>
    <w:p w:rsidR="006D61C2" w:rsidRPr="002A0356" w:rsidRDefault="006D61C2" w:rsidP="0015721F">
      <w:pPr>
        <w:pStyle w:val="Default"/>
        <w:numPr>
          <w:ilvl w:val="0"/>
          <w:numId w:val="4"/>
        </w:numPr>
        <w:jc w:val="both"/>
      </w:pPr>
      <w:r w:rsidRPr="002A0356">
        <w:t xml:space="preserve">Make a reasonable effort to verify relevant facts, </w:t>
      </w:r>
    </w:p>
    <w:p w:rsidR="006D61C2" w:rsidRPr="002A0356" w:rsidRDefault="006D61C2" w:rsidP="0015721F">
      <w:pPr>
        <w:pStyle w:val="Default"/>
        <w:numPr>
          <w:ilvl w:val="0"/>
          <w:numId w:val="4"/>
        </w:numPr>
        <w:jc w:val="both"/>
      </w:pPr>
      <w:r w:rsidRPr="002A0356">
        <w:t xml:space="preserve">Make decisions about each asset in the context of the portfolio of investments, as part of an </w:t>
      </w:r>
      <w:r w:rsidR="00A83ABB" w:rsidRPr="002A0356">
        <w:t>o</w:t>
      </w:r>
      <w:r w:rsidRPr="002A0356">
        <w:t xml:space="preserve">verall investment strategy, </w:t>
      </w:r>
    </w:p>
    <w:p w:rsidR="006D61C2" w:rsidRPr="002A0356" w:rsidRDefault="006D61C2" w:rsidP="0015721F">
      <w:pPr>
        <w:pStyle w:val="Default"/>
        <w:numPr>
          <w:ilvl w:val="0"/>
          <w:numId w:val="4"/>
        </w:numPr>
        <w:jc w:val="both"/>
      </w:pPr>
      <w:r w:rsidRPr="002A0356">
        <w:t xml:space="preserve">Diversify investments unless due to special circumstances, the purposes of the fund are better served without diversification, </w:t>
      </w:r>
    </w:p>
    <w:p w:rsidR="006D61C2" w:rsidRPr="002A0356" w:rsidRDefault="006D61C2" w:rsidP="0015721F">
      <w:pPr>
        <w:pStyle w:val="Default"/>
        <w:numPr>
          <w:ilvl w:val="0"/>
          <w:numId w:val="4"/>
        </w:numPr>
        <w:jc w:val="both"/>
      </w:pPr>
      <w:r w:rsidRPr="002A0356">
        <w:t xml:space="preserve">Dispose of unsuitable assets, and </w:t>
      </w:r>
    </w:p>
    <w:p w:rsidR="006D61C2" w:rsidRPr="002A0356" w:rsidRDefault="006D61C2" w:rsidP="0015721F">
      <w:pPr>
        <w:pStyle w:val="Default"/>
        <w:numPr>
          <w:ilvl w:val="0"/>
          <w:numId w:val="4"/>
        </w:numPr>
        <w:jc w:val="both"/>
      </w:pPr>
      <w:r w:rsidRPr="002A0356">
        <w:t xml:space="preserve">In general, develop an investment strategy appropriate for the fund and the charity. </w:t>
      </w:r>
    </w:p>
    <w:p w:rsidR="006D61C2" w:rsidRPr="002A0356" w:rsidRDefault="006D61C2" w:rsidP="0015721F">
      <w:pPr>
        <w:pStyle w:val="Default"/>
        <w:jc w:val="both"/>
      </w:pPr>
    </w:p>
    <w:p w:rsidR="006D61C2" w:rsidRDefault="006D61C2" w:rsidP="0015721F">
      <w:pPr>
        <w:autoSpaceDE w:val="0"/>
        <w:autoSpaceDN w:val="0"/>
        <w:adjustRightInd w:val="0"/>
        <w:jc w:val="both"/>
        <w:rPr>
          <w:rFonts w:ascii="Times New Roman" w:hAnsi="Times New Roman"/>
          <w:color w:val="000000"/>
          <w:sz w:val="24"/>
          <w:szCs w:val="24"/>
        </w:rPr>
      </w:pPr>
      <w:r w:rsidRPr="002A0356">
        <w:rPr>
          <w:rFonts w:ascii="Times New Roman" w:hAnsi="Times New Roman"/>
          <w:color w:val="000000"/>
          <w:sz w:val="24"/>
          <w:szCs w:val="24"/>
        </w:rPr>
        <w:t xml:space="preserve">Thus, UPMIFA strengthens the rules governing management and investment decision making by charities and provides more guidance for those who manage and invest the funds. </w:t>
      </w:r>
    </w:p>
    <w:p w:rsidR="00E33A4F" w:rsidRPr="00E33A4F" w:rsidRDefault="00E33A4F" w:rsidP="00E33A4F">
      <w:pPr>
        <w:tabs>
          <w:tab w:val="left" w:pos="1741"/>
        </w:tabs>
        <w:spacing w:before="66"/>
        <w:ind w:left="119"/>
        <w:rPr>
          <w:rFonts w:ascii="Times New Roman" w:hAnsi="Times New Roman"/>
          <w:color w:val="548DD4" w:themeColor="text2" w:themeTint="99"/>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pacing w:val="12"/>
          <w:sz w:val="24"/>
          <w:szCs w:val="24"/>
        </w:rPr>
      </w:pPr>
    </w:p>
    <w:p w:rsidR="00E33A4F" w:rsidRDefault="00E33A4F" w:rsidP="00E33A4F">
      <w:pPr>
        <w:tabs>
          <w:tab w:val="left" w:pos="1741"/>
        </w:tabs>
        <w:spacing w:before="66"/>
        <w:ind w:left="119"/>
        <w:rPr>
          <w:rFonts w:ascii="Times New Roman" w:hAnsi="Times New Roman"/>
          <w:i/>
          <w:color w:val="365F91" w:themeColor="accent1" w:themeShade="BF"/>
          <w:sz w:val="24"/>
          <w:szCs w:val="24"/>
        </w:rPr>
      </w:pPr>
      <w:r w:rsidRPr="00E33A4F">
        <w:rPr>
          <w:rFonts w:ascii="Times New Roman" w:hAnsi="Times New Roman"/>
          <w:i/>
          <w:color w:val="365F91" w:themeColor="accent1" w:themeShade="BF"/>
          <w:spacing w:val="12"/>
          <w:sz w:val="24"/>
          <w:szCs w:val="24"/>
        </w:rPr>
        <w:t>Addendum</w:t>
      </w:r>
      <w:r w:rsidRPr="00E33A4F">
        <w:rPr>
          <w:rFonts w:ascii="Times New Roman" w:hAnsi="Times New Roman"/>
          <w:i/>
          <w:color w:val="365F91" w:themeColor="accent1" w:themeShade="BF"/>
          <w:spacing w:val="17"/>
          <w:sz w:val="24"/>
          <w:szCs w:val="24"/>
        </w:rPr>
        <w:t xml:space="preserve"> </w:t>
      </w:r>
      <w:r w:rsidRPr="00E33A4F">
        <w:rPr>
          <w:rFonts w:ascii="Times New Roman" w:hAnsi="Times New Roman"/>
          <w:i/>
          <w:color w:val="365F91" w:themeColor="accent1" w:themeShade="BF"/>
          <w:sz w:val="24"/>
          <w:szCs w:val="24"/>
        </w:rPr>
        <w:t>B</w:t>
      </w:r>
      <w:r w:rsidRPr="00E33A4F">
        <w:rPr>
          <w:rFonts w:ascii="Times New Roman" w:hAnsi="Times New Roman"/>
          <w:i/>
          <w:color w:val="365F91" w:themeColor="accent1" w:themeShade="BF"/>
          <w:sz w:val="24"/>
          <w:szCs w:val="24"/>
        </w:rPr>
        <w:tab/>
        <w:t>Aggregate Fund Asset Allocation Guidelines</w:t>
      </w:r>
    </w:p>
    <w:p w:rsidR="00E33A4F" w:rsidRPr="00E33A4F" w:rsidRDefault="00E33A4F" w:rsidP="00E33A4F">
      <w:pPr>
        <w:ind w:left="120" w:right="120"/>
        <w:rPr>
          <w:rFonts w:ascii="Times New Roman" w:hAnsi="Times New Roman"/>
          <w:spacing w:val="-1"/>
          <w:sz w:val="24"/>
          <w:szCs w:val="24"/>
        </w:rPr>
      </w:pPr>
      <w:r w:rsidRPr="00E33A4F">
        <w:rPr>
          <w:rFonts w:ascii="Times New Roman" w:hAnsi="Times New Roman"/>
          <w:spacing w:val="-1"/>
          <w:sz w:val="24"/>
          <w:szCs w:val="24"/>
          <w:u w:val="single"/>
        </w:rPr>
        <w:t>Asset Class</w:t>
      </w:r>
      <w:r w:rsidRPr="00E33A4F">
        <w:rPr>
          <w:rFonts w:ascii="Times New Roman" w:hAnsi="Times New Roman"/>
          <w:spacing w:val="-1"/>
          <w:sz w:val="24"/>
          <w:szCs w:val="24"/>
        </w:rPr>
        <w:tab/>
      </w:r>
      <w:r w:rsidRPr="00E33A4F">
        <w:rPr>
          <w:rFonts w:ascii="Times New Roman" w:hAnsi="Times New Roman"/>
          <w:spacing w:val="-1"/>
          <w:sz w:val="24"/>
          <w:szCs w:val="24"/>
        </w:rPr>
        <w:tab/>
      </w:r>
      <w:r w:rsidRPr="00E33A4F">
        <w:rPr>
          <w:rFonts w:ascii="Times New Roman" w:hAnsi="Times New Roman"/>
          <w:spacing w:val="-1"/>
          <w:sz w:val="24"/>
          <w:szCs w:val="24"/>
        </w:rPr>
        <w:tab/>
      </w:r>
      <w:r w:rsidRPr="00E33A4F">
        <w:rPr>
          <w:rFonts w:ascii="Times New Roman" w:hAnsi="Times New Roman"/>
          <w:spacing w:val="-1"/>
          <w:sz w:val="24"/>
          <w:szCs w:val="24"/>
          <w:u w:val="single"/>
        </w:rPr>
        <w:t>Minimum</w:t>
      </w:r>
      <w:r w:rsidRPr="00E33A4F">
        <w:rPr>
          <w:rFonts w:ascii="Times New Roman" w:hAnsi="Times New Roman"/>
          <w:spacing w:val="-1"/>
          <w:sz w:val="24"/>
          <w:szCs w:val="24"/>
        </w:rPr>
        <w:tab/>
      </w:r>
      <w:r w:rsidRPr="00E33A4F">
        <w:rPr>
          <w:rFonts w:ascii="Times New Roman" w:hAnsi="Times New Roman"/>
          <w:spacing w:val="-1"/>
          <w:sz w:val="24"/>
          <w:szCs w:val="24"/>
          <w:u w:val="single"/>
        </w:rPr>
        <w:t>Maximum</w:t>
      </w:r>
      <w:r w:rsidRPr="00E33A4F">
        <w:rPr>
          <w:rFonts w:ascii="Times New Roman" w:hAnsi="Times New Roman"/>
          <w:spacing w:val="-1"/>
          <w:sz w:val="24"/>
          <w:szCs w:val="24"/>
        </w:rPr>
        <w:tab/>
      </w:r>
      <w:r w:rsidRPr="00E33A4F">
        <w:rPr>
          <w:rFonts w:ascii="Times New Roman" w:hAnsi="Times New Roman"/>
          <w:spacing w:val="-1"/>
          <w:sz w:val="24"/>
          <w:szCs w:val="24"/>
          <w:u w:val="single"/>
        </w:rPr>
        <w:t>Preferred</w:t>
      </w:r>
    </w:p>
    <w:p w:rsidR="00E33A4F" w:rsidRPr="00E33A4F" w:rsidRDefault="00E33A4F" w:rsidP="00E33A4F">
      <w:pPr>
        <w:ind w:left="120" w:right="120"/>
        <w:rPr>
          <w:rFonts w:ascii="Times New Roman" w:hAnsi="Times New Roman"/>
          <w:spacing w:val="-1"/>
          <w:sz w:val="24"/>
          <w:szCs w:val="24"/>
        </w:rPr>
      </w:pPr>
      <w:r w:rsidRPr="00E33A4F">
        <w:rPr>
          <w:rFonts w:ascii="Times New Roman" w:hAnsi="Times New Roman"/>
          <w:spacing w:val="-1"/>
          <w:sz w:val="24"/>
          <w:szCs w:val="24"/>
        </w:rPr>
        <w:t>Equities</w:t>
      </w:r>
      <w:r w:rsidRPr="00E33A4F">
        <w:rPr>
          <w:rFonts w:ascii="Times New Roman" w:hAnsi="Times New Roman"/>
          <w:spacing w:val="-1"/>
          <w:sz w:val="24"/>
          <w:szCs w:val="24"/>
        </w:rPr>
        <w:tab/>
      </w:r>
      <w:r w:rsidRPr="00E33A4F">
        <w:rPr>
          <w:rFonts w:ascii="Times New Roman" w:hAnsi="Times New Roman"/>
          <w:spacing w:val="-1"/>
          <w:sz w:val="24"/>
          <w:szCs w:val="24"/>
        </w:rPr>
        <w:tab/>
      </w:r>
      <w:r w:rsidRPr="00E33A4F">
        <w:rPr>
          <w:rFonts w:ascii="Times New Roman" w:hAnsi="Times New Roman"/>
          <w:spacing w:val="-1"/>
          <w:sz w:val="24"/>
          <w:szCs w:val="24"/>
        </w:rPr>
        <w:tab/>
        <w:t>25%</w:t>
      </w:r>
      <w:r w:rsidRPr="00E33A4F">
        <w:rPr>
          <w:rFonts w:ascii="Times New Roman" w:hAnsi="Times New Roman"/>
          <w:spacing w:val="-1"/>
          <w:sz w:val="24"/>
          <w:szCs w:val="24"/>
        </w:rPr>
        <w:tab/>
      </w:r>
      <w:r w:rsidRPr="00E33A4F">
        <w:rPr>
          <w:rFonts w:ascii="Times New Roman" w:hAnsi="Times New Roman"/>
          <w:spacing w:val="-1"/>
          <w:sz w:val="24"/>
          <w:szCs w:val="24"/>
        </w:rPr>
        <w:tab/>
        <w:t>45%</w:t>
      </w:r>
      <w:r w:rsidRPr="00E33A4F">
        <w:rPr>
          <w:rFonts w:ascii="Times New Roman" w:hAnsi="Times New Roman"/>
          <w:spacing w:val="-1"/>
          <w:sz w:val="24"/>
          <w:szCs w:val="24"/>
        </w:rPr>
        <w:tab/>
      </w:r>
      <w:r w:rsidRPr="00E33A4F">
        <w:rPr>
          <w:rFonts w:ascii="Times New Roman" w:hAnsi="Times New Roman"/>
          <w:spacing w:val="-1"/>
          <w:sz w:val="24"/>
          <w:szCs w:val="24"/>
        </w:rPr>
        <w:tab/>
        <w:t>35%</w:t>
      </w:r>
    </w:p>
    <w:p w:rsidR="00E33A4F" w:rsidRPr="00E33A4F" w:rsidRDefault="00E33A4F" w:rsidP="00E33A4F">
      <w:pPr>
        <w:ind w:left="120" w:right="120"/>
        <w:rPr>
          <w:rFonts w:ascii="Times New Roman" w:hAnsi="Times New Roman"/>
          <w:spacing w:val="-1"/>
          <w:sz w:val="24"/>
          <w:szCs w:val="24"/>
        </w:rPr>
      </w:pPr>
      <w:r w:rsidRPr="00E33A4F">
        <w:rPr>
          <w:rFonts w:ascii="Times New Roman" w:hAnsi="Times New Roman"/>
          <w:spacing w:val="-1"/>
          <w:sz w:val="24"/>
          <w:szCs w:val="24"/>
        </w:rPr>
        <w:t>Fixed Income</w:t>
      </w:r>
      <w:r w:rsidRPr="00E33A4F">
        <w:rPr>
          <w:rFonts w:ascii="Times New Roman" w:hAnsi="Times New Roman"/>
          <w:spacing w:val="-1"/>
          <w:sz w:val="24"/>
          <w:szCs w:val="24"/>
        </w:rPr>
        <w:tab/>
      </w:r>
      <w:r w:rsidRPr="00E33A4F">
        <w:rPr>
          <w:rFonts w:ascii="Times New Roman" w:hAnsi="Times New Roman"/>
          <w:spacing w:val="-1"/>
          <w:sz w:val="24"/>
          <w:szCs w:val="24"/>
        </w:rPr>
        <w:tab/>
      </w:r>
      <w:r w:rsidRPr="00E33A4F">
        <w:rPr>
          <w:rFonts w:ascii="Times New Roman" w:hAnsi="Times New Roman"/>
          <w:spacing w:val="-1"/>
          <w:sz w:val="24"/>
          <w:szCs w:val="24"/>
        </w:rPr>
        <w:tab/>
      </w:r>
      <w:del w:id="30" w:author="Jennifer Bailey" w:date="2018-02-21T10:34:00Z">
        <w:r w:rsidR="00C777B3" w:rsidDel="00EB72E7">
          <w:rPr>
            <w:rFonts w:ascii="Times New Roman" w:hAnsi="Times New Roman"/>
            <w:spacing w:val="-1"/>
            <w:sz w:val="24"/>
            <w:szCs w:val="24"/>
          </w:rPr>
          <w:delText>4</w:delText>
        </w:r>
        <w:r w:rsidRPr="00E33A4F" w:rsidDel="00EB72E7">
          <w:rPr>
            <w:rFonts w:ascii="Times New Roman" w:hAnsi="Times New Roman"/>
            <w:spacing w:val="-1"/>
            <w:sz w:val="24"/>
            <w:szCs w:val="24"/>
          </w:rPr>
          <w:delText>0</w:delText>
        </w:r>
      </w:del>
      <w:ins w:id="31" w:author="Jennifer Bailey" w:date="2018-02-21T10:34:00Z">
        <w:r w:rsidR="00EB72E7">
          <w:rPr>
            <w:rFonts w:ascii="Times New Roman" w:hAnsi="Times New Roman"/>
            <w:spacing w:val="-1"/>
            <w:sz w:val="24"/>
            <w:szCs w:val="24"/>
          </w:rPr>
          <w:t>20</w:t>
        </w:r>
      </w:ins>
      <w:r w:rsidRPr="00E33A4F">
        <w:rPr>
          <w:rFonts w:ascii="Times New Roman" w:hAnsi="Times New Roman"/>
          <w:spacing w:val="-1"/>
          <w:sz w:val="24"/>
          <w:szCs w:val="24"/>
        </w:rPr>
        <w:t>%</w:t>
      </w:r>
      <w:r w:rsidRPr="00E33A4F">
        <w:rPr>
          <w:rFonts w:ascii="Times New Roman" w:hAnsi="Times New Roman"/>
          <w:spacing w:val="-1"/>
          <w:sz w:val="24"/>
          <w:szCs w:val="24"/>
        </w:rPr>
        <w:tab/>
      </w:r>
      <w:r w:rsidRPr="00E33A4F">
        <w:rPr>
          <w:rFonts w:ascii="Times New Roman" w:hAnsi="Times New Roman"/>
          <w:spacing w:val="-1"/>
          <w:sz w:val="24"/>
          <w:szCs w:val="24"/>
        </w:rPr>
        <w:tab/>
        <w:t>60%</w:t>
      </w:r>
      <w:r w:rsidRPr="00E33A4F">
        <w:rPr>
          <w:rFonts w:ascii="Times New Roman" w:hAnsi="Times New Roman"/>
          <w:spacing w:val="-1"/>
          <w:sz w:val="24"/>
          <w:szCs w:val="24"/>
        </w:rPr>
        <w:tab/>
      </w:r>
      <w:r w:rsidRPr="00E33A4F">
        <w:rPr>
          <w:rFonts w:ascii="Times New Roman" w:hAnsi="Times New Roman"/>
          <w:spacing w:val="-1"/>
          <w:sz w:val="24"/>
          <w:szCs w:val="24"/>
        </w:rPr>
        <w:tab/>
      </w:r>
      <w:del w:id="32" w:author="Jennifer Bailey" w:date="2018-02-21T10:34:00Z">
        <w:r w:rsidR="00754D5B" w:rsidDel="00EB72E7">
          <w:rPr>
            <w:rFonts w:ascii="Times New Roman" w:hAnsi="Times New Roman"/>
            <w:spacing w:val="-1"/>
            <w:sz w:val="24"/>
            <w:szCs w:val="24"/>
          </w:rPr>
          <w:delText>50</w:delText>
        </w:r>
      </w:del>
      <w:ins w:id="33" w:author="Jennifer Bailey" w:date="2018-02-21T10:34:00Z">
        <w:r w:rsidR="00EB72E7">
          <w:rPr>
            <w:rFonts w:ascii="Times New Roman" w:hAnsi="Times New Roman"/>
            <w:spacing w:val="-1"/>
            <w:sz w:val="24"/>
            <w:szCs w:val="24"/>
          </w:rPr>
          <w:t>45</w:t>
        </w:r>
      </w:ins>
      <w:bookmarkStart w:id="34" w:name="_GoBack"/>
      <w:bookmarkEnd w:id="34"/>
      <w:r w:rsidRPr="00E33A4F">
        <w:rPr>
          <w:rFonts w:ascii="Times New Roman" w:hAnsi="Times New Roman"/>
          <w:spacing w:val="-1"/>
          <w:sz w:val="24"/>
          <w:szCs w:val="24"/>
        </w:rPr>
        <w:t>%</w:t>
      </w:r>
    </w:p>
    <w:p w:rsidR="00E33A4F" w:rsidRPr="00E33A4F" w:rsidRDefault="00E33A4F" w:rsidP="00E33A4F">
      <w:pPr>
        <w:ind w:left="120" w:right="120"/>
        <w:rPr>
          <w:rFonts w:ascii="Times New Roman" w:hAnsi="Times New Roman"/>
          <w:spacing w:val="-1"/>
          <w:sz w:val="24"/>
          <w:szCs w:val="24"/>
        </w:rPr>
      </w:pPr>
      <w:r w:rsidRPr="00E33A4F">
        <w:rPr>
          <w:rFonts w:ascii="Times New Roman" w:hAnsi="Times New Roman"/>
          <w:spacing w:val="-1"/>
          <w:sz w:val="24"/>
          <w:szCs w:val="24"/>
        </w:rPr>
        <w:t>Cash and Equivalents</w:t>
      </w:r>
      <w:r w:rsidRPr="00E33A4F">
        <w:rPr>
          <w:rFonts w:ascii="Times New Roman" w:hAnsi="Times New Roman"/>
          <w:spacing w:val="-1"/>
          <w:sz w:val="24"/>
          <w:szCs w:val="24"/>
        </w:rPr>
        <w:tab/>
        <w:t xml:space="preserve">  5%</w:t>
      </w:r>
      <w:r w:rsidRPr="00E33A4F">
        <w:rPr>
          <w:rFonts w:ascii="Times New Roman" w:hAnsi="Times New Roman"/>
          <w:spacing w:val="-1"/>
          <w:sz w:val="24"/>
          <w:szCs w:val="24"/>
        </w:rPr>
        <w:tab/>
      </w:r>
      <w:r w:rsidRPr="00E33A4F">
        <w:rPr>
          <w:rFonts w:ascii="Times New Roman" w:hAnsi="Times New Roman"/>
          <w:spacing w:val="-1"/>
          <w:sz w:val="24"/>
          <w:szCs w:val="24"/>
        </w:rPr>
        <w:tab/>
      </w:r>
      <w:del w:id="35" w:author="Jennifer Bailey" w:date="2018-02-21T10:34:00Z">
        <w:r w:rsidR="00C777B3" w:rsidDel="00EB72E7">
          <w:rPr>
            <w:rFonts w:ascii="Times New Roman" w:hAnsi="Times New Roman"/>
            <w:spacing w:val="-1"/>
            <w:sz w:val="24"/>
            <w:szCs w:val="24"/>
          </w:rPr>
          <w:delText>25</w:delText>
        </w:r>
      </w:del>
      <w:ins w:id="36" w:author="Jennifer Bailey" w:date="2018-02-21T10:34:00Z">
        <w:r w:rsidR="00EB72E7">
          <w:rPr>
            <w:rFonts w:ascii="Times New Roman" w:hAnsi="Times New Roman"/>
            <w:spacing w:val="-1"/>
            <w:sz w:val="24"/>
            <w:szCs w:val="24"/>
          </w:rPr>
          <w:t>50</w:t>
        </w:r>
      </w:ins>
      <w:r w:rsidRPr="00E33A4F">
        <w:rPr>
          <w:rFonts w:ascii="Times New Roman" w:hAnsi="Times New Roman"/>
          <w:spacing w:val="-1"/>
          <w:sz w:val="24"/>
          <w:szCs w:val="24"/>
        </w:rPr>
        <w:t>%</w:t>
      </w:r>
      <w:r w:rsidRPr="00E33A4F">
        <w:rPr>
          <w:rFonts w:ascii="Times New Roman" w:hAnsi="Times New Roman"/>
          <w:spacing w:val="-1"/>
          <w:sz w:val="24"/>
          <w:szCs w:val="24"/>
        </w:rPr>
        <w:tab/>
      </w:r>
      <w:r w:rsidRPr="00E33A4F">
        <w:rPr>
          <w:rFonts w:ascii="Times New Roman" w:hAnsi="Times New Roman"/>
          <w:spacing w:val="-1"/>
          <w:sz w:val="24"/>
          <w:szCs w:val="24"/>
        </w:rPr>
        <w:tab/>
      </w:r>
      <w:del w:id="37" w:author="Jennifer Bailey" w:date="2018-02-21T10:34:00Z">
        <w:r w:rsidR="00754D5B" w:rsidDel="00EB72E7">
          <w:rPr>
            <w:rFonts w:ascii="Times New Roman" w:hAnsi="Times New Roman"/>
            <w:spacing w:val="-1"/>
            <w:sz w:val="24"/>
            <w:szCs w:val="24"/>
          </w:rPr>
          <w:delText>15</w:delText>
        </w:r>
      </w:del>
      <w:ins w:id="38" w:author="Jennifer Bailey" w:date="2018-02-21T10:34:00Z">
        <w:r w:rsidR="00EB72E7">
          <w:rPr>
            <w:rFonts w:ascii="Times New Roman" w:hAnsi="Times New Roman"/>
            <w:spacing w:val="-1"/>
            <w:sz w:val="24"/>
            <w:szCs w:val="24"/>
          </w:rPr>
          <w:t>20</w:t>
        </w:r>
      </w:ins>
      <w:r w:rsidRPr="00E33A4F">
        <w:rPr>
          <w:rFonts w:ascii="Times New Roman" w:hAnsi="Times New Roman"/>
          <w:spacing w:val="-1"/>
          <w:sz w:val="24"/>
          <w:szCs w:val="24"/>
        </w:rPr>
        <w:t>%</w:t>
      </w:r>
    </w:p>
    <w:p w:rsidR="00E33A4F" w:rsidRPr="002A0356" w:rsidRDefault="00E33A4F" w:rsidP="0015721F">
      <w:pPr>
        <w:autoSpaceDE w:val="0"/>
        <w:autoSpaceDN w:val="0"/>
        <w:adjustRightInd w:val="0"/>
        <w:jc w:val="both"/>
        <w:rPr>
          <w:rFonts w:ascii="Times New Roman" w:hAnsi="Times New Roman"/>
          <w:color w:val="000000"/>
          <w:sz w:val="24"/>
          <w:szCs w:val="24"/>
        </w:rPr>
      </w:pPr>
    </w:p>
    <w:sectPr w:rsidR="00E33A4F" w:rsidRPr="002A0356" w:rsidSect="00A11A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342" w:rsidRDefault="00B25342" w:rsidP="00612D4E">
      <w:pPr>
        <w:spacing w:after="0" w:line="240" w:lineRule="auto"/>
      </w:pPr>
      <w:r>
        <w:separator/>
      </w:r>
    </w:p>
  </w:endnote>
  <w:endnote w:type="continuationSeparator" w:id="0">
    <w:p w:rsidR="00B25342" w:rsidRDefault="00B25342" w:rsidP="00612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21F" w:rsidRDefault="00157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337672"/>
      <w:docPartObj>
        <w:docPartGallery w:val="Page Numbers (Bottom of Page)"/>
        <w:docPartUnique/>
      </w:docPartObj>
    </w:sdtPr>
    <w:sdtEndPr/>
    <w:sdtContent>
      <w:p w:rsidR="00612D4E" w:rsidRDefault="00005C30">
        <w:pPr>
          <w:pStyle w:val="Footer"/>
          <w:jc w:val="right"/>
        </w:pPr>
        <w:r>
          <w:fldChar w:fldCharType="begin"/>
        </w:r>
        <w:r>
          <w:instrText xml:space="preserve"> PAGE   \* MERGEFORMAT </w:instrText>
        </w:r>
        <w:r>
          <w:fldChar w:fldCharType="separate"/>
        </w:r>
        <w:r w:rsidR="00EB72E7">
          <w:rPr>
            <w:noProof/>
          </w:rPr>
          <w:t>7</w:t>
        </w:r>
        <w:r>
          <w:rPr>
            <w:noProof/>
          </w:rPr>
          <w:fldChar w:fldCharType="end"/>
        </w:r>
      </w:p>
    </w:sdtContent>
  </w:sdt>
  <w:p w:rsidR="00612D4E" w:rsidRDefault="00612D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21F" w:rsidRDefault="00157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342" w:rsidRDefault="00B25342" w:rsidP="00612D4E">
      <w:pPr>
        <w:spacing w:after="0" w:line="240" w:lineRule="auto"/>
      </w:pPr>
      <w:r>
        <w:separator/>
      </w:r>
    </w:p>
  </w:footnote>
  <w:footnote w:type="continuationSeparator" w:id="0">
    <w:p w:rsidR="00B25342" w:rsidRDefault="00B25342" w:rsidP="00612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21F" w:rsidRDefault="00157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21F" w:rsidRDefault="001572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21F" w:rsidRDefault="00157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6FB"/>
    <w:multiLevelType w:val="hybridMultilevel"/>
    <w:tmpl w:val="7E760BAA"/>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15:restartNumberingAfterBreak="0">
    <w:nsid w:val="0138636B"/>
    <w:multiLevelType w:val="hybridMultilevel"/>
    <w:tmpl w:val="767E5B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5656A6"/>
    <w:multiLevelType w:val="hybridMultilevel"/>
    <w:tmpl w:val="BC767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76716"/>
    <w:multiLevelType w:val="hybridMultilevel"/>
    <w:tmpl w:val="43BAC12C"/>
    <w:lvl w:ilvl="0" w:tplc="6A98BB9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13460DCD"/>
    <w:multiLevelType w:val="hybridMultilevel"/>
    <w:tmpl w:val="A0C2C2F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307DCB"/>
    <w:multiLevelType w:val="hybridMultilevel"/>
    <w:tmpl w:val="71EA85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95CD3"/>
    <w:multiLevelType w:val="hybridMultilevel"/>
    <w:tmpl w:val="8F88F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1334F"/>
    <w:multiLevelType w:val="hybridMultilevel"/>
    <w:tmpl w:val="12C8F1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970BAC"/>
    <w:multiLevelType w:val="hybridMultilevel"/>
    <w:tmpl w:val="12B298F6"/>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A1560"/>
    <w:multiLevelType w:val="hybridMultilevel"/>
    <w:tmpl w:val="6788583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2597F43"/>
    <w:multiLevelType w:val="hybridMultilevel"/>
    <w:tmpl w:val="0D723B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D17028"/>
    <w:multiLevelType w:val="hybridMultilevel"/>
    <w:tmpl w:val="099620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71B7EC2"/>
    <w:multiLevelType w:val="hybridMultilevel"/>
    <w:tmpl w:val="6B58A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7A6E1D"/>
    <w:multiLevelType w:val="hybridMultilevel"/>
    <w:tmpl w:val="360CD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E0678D"/>
    <w:multiLevelType w:val="hybridMultilevel"/>
    <w:tmpl w:val="8F867102"/>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763A5C87"/>
    <w:multiLevelType w:val="hybridMultilevel"/>
    <w:tmpl w:val="EA9A94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DC25346"/>
    <w:multiLevelType w:val="hybridMultilevel"/>
    <w:tmpl w:val="FA52C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F45CF7"/>
    <w:multiLevelType w:val="hybridMultilevel"/>
    <w:tmpl w:val="7264F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1"/>
  </w:num>
  <w:num w:numId="5">
    <w:abstractNumId w:val="8"/>
  </w:num>
  <w:num w:numId="6">
    <w:abstractNumId w:val="9"/>
  </w:num>
  <w:num w:numId="7">
    <w:abstractNumId w:val="14"/>
  </w:num>
  <w:num w:numId="8">
    <w:abstractNumId w:val="7"/>
  </w:num>
  <w:num w:numId="9">
    <w:abstractNumId w:val="16"/>
  </w:num>
  <w:num w:numId="10">
    <w:abstractNumId w:val="17"/>
  </w:num>
  <w:num w:numId="11">
    <w:abstractNumId w:val="1"/>
  </w:num>
  <w:num w:numId="12">
    <w:abstractNumId w:val="10"/>
  </w:num>
  <w:num w:numId="13">
    <w:abstractNumId w:val="15"/>
  </w:num>
  <w:num w:numId="14">
    <w:abstractNumId w:val="2"/>
  </w:num>
  <w:num w:numId="15">
    <w:abstractNumId w:val="12"/>
  </w:num>
  <w:num w:numId="16">
    <w:abstractNumId w:val="5"/>
  </w:num>
  <w:num w:numId="17">
    <w:abstractNumId w:val="13"/>
  </w:num>
  <w:num w:numId="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fer Bailey">
    <w15:presenceInfo w15:providerId="AD" w15:userId="S-1-5-21-806565733-1723666394-1539857752-6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76"/>
    <w:rsid w:val="00005C30"/>
    <w:rsid w:val="00040362"/>
    <w:rsid w:val="00061AD1"/>
    <w:rsid w:val="00087485"/>
    <w:rsid w:val="000A5AEC"/>
    <w:rsid w:val="000B1951"/>
    <w:rsid w:val="00141920"/>
    <w:rsid w:val="001535AE"/>
    <w:rsid w:val="0015721F"/>
    <w:rsid w:val="00170051"/>
    <w:rsid w:val="00257F67"/>
    <w:rsid w:val="002A0356"/>
    <w:rsid w:val="002A0C57"/>
    <w:rsid w:val="002C5068"/>
    <w:rsid w:val="002F68FC"/>
    <w:rsid w:val="00336621"/>
    <w:rsid w:val="00347915"/>
    <w:rsid w:val="003500D4"/>
    <w:rsid w:val="003503E8"/>
    <w:rsid w:val="00376234"/>
    <w:rsid w:val="003E2D1C"/>
    <w:rsid w:val="004142DC"/>
    <w:rsid w:val="00447E18"/>
    <w:rsid w:val="004714B6"/>
    <w:rsid w:val="004C1A76"/>
    <w:rsid w:val="00536C87"/>
    <w:rsid w:val="005448E8"/>
    <w:rsid w:val="00575202"/>
    <w:rsid w:val="00575B75"/>
    <w:rsid w:val="00580515"/>
    <w:rsid w:val="00593CE3"/>
    <w:rsid w:val="005B6E22"/>
    <w:rsid w:val="005D0A67"/>
    <w:rsid w:val="00612D4E"/>
    <w:rsid w:val="00663C10"/>
    <w:rsid w:val="006D61C2"/>
    <w:rsid w:val="006F4A7E"/>
    <w:rsid w:val="00701A67"/>
    <w:rsid w:val="00754D5B"/>
    <w:rsid w:val="00780847"/>
    <w:rsid w:val="007B1DC7"/>
    <w:rsid w:val="007C0782"/>
    <w:rsid w:val="007C18BF"/>
    <w:rsid w:val="007C193F"/>
    <w:rsid w:val="007D6AE1"/>
    <w:rsid w:val="007D7FCD"/>
    <w:rsid w:val="007E4A1D"/>
    <w:rsid w:val="007F2D97"/>
    <w:rsid w:val="00812B1C"/>
    <w:rsid w:val="0087207F"/>
    <w:rsid w:val="00872FFC"/>
    <w:rsid w:val="00875B5A"/>
    <w:rsid w:val="00893B27"/>
    <w:rsid w:val="008E279C"/>
    <w:rsid w:val="00902F4E"/>
    <w:rsid w:val="00925100"/>
    <w:rsid w:val="009272B8"/>
    <w:rsid w:val="00960D84"/>
    <w:rsid w:val="0096290F"/>
    <w:rsid w:val="00986467"/>
    <w:rsid w:val="009A3B2E"/>
    <w:rsid w:val="009C5205"/>
    <w:rsid w:val="00A03B46"/>
    <w:rsid w:val="00A11AC3"/>
    <w:rsid w:val="00A521AF"/>
    <w:rsid w:val="00A80FA2"/>
    <w:rsid w:val="00A83ABB"/>
    <w:rsid w:val="00A968CC"/>
    <w:rsid w:val="00AC79D6"/>
    <w:rsid w:val="00AD3F36"/>
    <w:rsid w:val="00B040EE"/>
    <w:rsid w:val="00B25342"/>
    <w:rsid w:val="00B37E2D"/>
    <w:rsid w:val="00BB0185"/>
    <w:rsid w:val="00BB44D9"/>
    <w:rsid w:val="00BB5E48"/>
    <w:rsid w:val="00BF7B67"/>
    <w:rsid w:val="00C207CE"/>
    <w:rsid w:val="00C777B3"/>
    <w:rsid w:val="00C953FE"/>
    <w:rsid w:val="00C96AE8"/>
    <w:rsid w:val="00CB0E27"/>
    <w:rsid w:val="00CB3EA9"/>
    <w:rsid w:val="00CD14E9"/>
    <w:rsid w:val="00D227F0"/>
    <w:rsid w:val="00D33EBB"/>
    <w:rsid w:val="00D37B74"/>
    <w:rsid w:val="00D84816"/>
    <w:rsid w:val="00DA4E0D"/>
    <w:rsid w:val="00DB5C0C"/>
    <w:rsid w:val="00DE6B13"/>
    <w:rsid w:val="00E33A4F"/>
    <w:rsid w:val="00E33B33"/>
    <w:rsid w:val="00E87A5C"/>
    <w:rsid w:val="00EA5388"/>
    <w:rsid w:val="00EB72E7"/>
    <w:rsid w:val="00EC6CC9"/>
    <w:rsid w:val="00EE241B"/>
    <w:rsid w:val="00F3180E"/>
    <w:rsid w:val="00F57564"/>
    <w:rsid w:val="00F7192B"/>
    <w:rsid w:val="00FA2EFD"/>
    <w:rsid w:val="00FA7C19"/>
    <w:rsid w:val="00FC6CFF"/>
    <w:rsid w:val="00FF5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710EE3"/>
  <w15:docId w15:val="{BAE6EFF3-BDE5-4BDB-83FC-28ECD5700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C3"/>
    <w:pPr>
      <w:spacing w:after="200" w:line="276" w:lineRule="auto"/>
    </w:pPr>
  </w:style>
  <w:style w:type="paragraph" w:styleId="Heading2">
    <w:name w:val="heading 2"/>
    <w:basedOn w:val="Normal"/>
    <w:next w:val="Normal"/>
    <w:link w:val="Heading2Char"/>
    <w:uiPriority w:val="99"/>
    <w:qFormat/>
    <w:rsid w:val="004C1A7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C1A76"/>
    <w:rPr>
      <w:rFonts w:ascii="Cambria" w:hAnsi="Cambria" w:cs="Times New Roman"/>
      <w:b/>
      <w:bCs/>
      <w:color w:val="4F81BD"/>
      <w:sz w:val="26"/>
      <w:szCs w:val="26"/>
    </w:rPr>
  </w:style>
  <w:style w:type="paragraph" w:styleId="NoSpacing">
    <w:name w:val="No Spacing"/>
    <w:uiPriority w:val="99"/>
    <w:qFormat/>
    <w:rsid w:val="004C1A76"/>
  </w:style>
  <w:style w:type="paragraph" w:styleId="Subtitle">
    <w:name w:val="Subtitle"/>
    <w:basedOn w:val="Normal"/>
    <w:next w:val="Normal"/>
    <w:link w:val="SubtitleChar"/>
    <w:uiPriority w:val="99"/>
    <w:qFormat/>
    <w:rsid w:val="00C207CE"/>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C207CE"/>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C207C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C207CE"/>
    <w:rPr>
      <w:rFonts w:ascii="Cambria" w:hAnsi="Cambria" w:cs="Times New Roman"/>
      <w:color w:val="17365D"/>
      <w:spacing w:val="5"/>
      <w:kern w:val="28"/>
      <w:sz w:val="52"/>
      <w:szCs w:val="52"/>
    </w:rPr>
  </w:style>
  <w:style w:type="paragraph" w:customStyle="1" w:styleId="Default">
    <w:name w:val="Default"/>
    <w:uiPriority w:val="99"/>
    <w:rsid w:val="007B1DC7"/>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unhideWhenUsed/>
    <w:rsid w:val="00612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D4E"/>
    <w:rPr>
      <w:rFonts w:ascii="Tahoma" w:hAnsi="Tahoma" w:cs="Tahoma"/>
      <w:sz w:val="16"/>
      <w:szCs w:val="16"/>
    </w:rPr>
  </w:style>
  <w:style w:type="paragraph" w:styleId="Header">
    <w:name w:val="header"/>
    <w:basedOn w:val="Normal"/>
    <w:link w:val="HeaderChar"/>
    <w:uiPriority w:val="99"/>
    <w:unhideWhenUsed/>
    <w:rsid w:val="00612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D4E"/>
  </w:style>
  <w:style w:type="paragraph" w:styleId="Footer">
    <w:name w:val="footer"/>
    <w:basedOn w:val="Normal"/>
    <w:link w:val="FooterChar"/>
    <w:uiPriority w:val="99"/>
    <w:unhideWhenUsed/>
    <w:rsid w:val="00612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D4E"/>
  </w:style>
  <w:style w:type="character" w:styleId="CommentReference">
    <w:name w:val="annotation reference"/>
    <w:basedOn w:val="DefaultParagraphFont"/>
    <w:uiPriority w:val="99"/>
    <w:semiHidden/>
    <w:unhideWhenUsed/>
    <w:rsid w:val="007F2D97"/>
    <w:rPr>
      <w:sz w:val="16"/>
      <w:szCs w:val="16"/>
    </w:rPr>
  </w:style>
  <w:style w:type="paragraph" w:styleId="CommentText">
    <w:name w:val="annotation text"/>
    <w:basedOn w:val="Normal"/>
    <w:link w:val="CommentTextChar"/>
    <w:uiPriority w:val="99"/>
    <w:semiHidden/>
    <w:unhideWhenUsed/>
    <w:rsid w:val="007F2D97"/>
    <w:pPr>
      <w:spacing w:line="240" w:lineRule="auto"/>
    </w:pPr>
    <w:rPr>
      <w:sz w:val="20"/>
      <w:szCs w:val="20"/>
    </w:rPr>
  </w:style>
  <w:style w:type="character" w:customStyle="1" w:styleId="CommentTextChar">
    <w:name w:val="Comment Text Char"/>
    <w:basedOn w:val="DefaultParagraphFont"/>
    <w:link w:val="CommentText"/>
    <w:uiPriority w:val="99"/>
    <w:semiHidden/>
    <w:rsid w:val="007F2D97"/>
    <w:rPr>
      <w:sz w:val="20"/>
      <w:szCs w:val="20"/>
    </w:rPr>
  </w:style>
  <w:style w:type="paragraph" w:styleId="CommentSubject">
    <w:name w:val="annotation subject"/>
    <w:basedOn w:val="CommentText"/>
    <w:next w:val="CommentText"/>
    <w:link w:val="CommentSubjectChar"/>
    <w:uiPriority w:val="99"/>
    <w:semiHidden/>
    <w:unhideWhenUsed/>
    <w:rsid w:val="007F2D97"/>
    <w:rPr>
      <w:b/>
      <w:bCs/>
    </w:rPr>
  </w:style>
  <w:style w:type="character" w:customStyle="1" w:styleId="CommentSubjectChar">
    <w:name w:val="Comment Subject Char"/>
    <w:basedOn w:val="CommentTextChar"/>
    <w:link w:val="CommentSubject"/>
    <w:uiPriority w:val="99"/>
    <w:semiHidden/>
    <w:rsid w:val="007F2D97"/>
    <w:rPr>
      <w:b/>
      <w:bCs/>
      <w:sz w:val="20"/>
      <w:szCs w:val="20"/>
    </w:rPr>
  </w:style>
  <w:style w:type="paragraph" w:styleId="ListParagraph">
    <w:name w:val="List Paragraph"/>
    <w:basedOn w:val="Normal"/>
    <w:uiPriority w:val="34"/>
    <w:qFormat/>
    <w:rsid w:val="00257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493479">
      <w:bodyDiv w:val="1"/>
      <w:marLeft w:val="0"/>
      <w:marRight w:val="0"/>
      <w:marTop w:val="0"/>
      <w:marBottom w:val="0"/>
      <w:divBdr>
        <w:top w:val="none" w:sz="0" w:space="0" w:color="auto"/>
        <w:left w:val="none" w:sz="0" w:space="0" w:color="auto"/>
        <w:bottom w:val="none" w:sz="0" w:space="0" w:color="auto"/>
        <w:right w:val="none" w:sz="0" w:space="0" w:color="auto"/>
      </w:divBdr>
    </w:div>
    <w:div w:id="2000690051">
      <w:bodyDiv w:val="1"/>
      <w:marLeft w:val="0"/>
      <w:marRight w:val="0"/>
      <w:marTop w:val="0"/>
      <w:marBottom w:val="0"/>
      <w:divBdr>
        <w:top w:val="none" w:sz="0" w:space="0" w:color="auto"/>
        <w:left w:val="none" w:sz="0" w:space="0" w:color="auto"/>
        <w:bottom w:val="none" w:sz="0" w:space="0" w:color="auto"/>
        <w:right w:val="none" w:sz="0" w:space="0" w:color="auto"/>
      </w:divBdr>
    </w:div>
    <w:div w:id="203850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F5CC6-17BA-4300-8385-AC06EE1A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1867</Words>
  <Characters>12346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Jubilee Women’s Center Endowment Investment Policy</vt:lpstr>
    </vt:vector>
  </TitlesOfParts>
  <Company>Jubilee Women's Center</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Jubilee Women’s Center Endowment Investment Policy</dc:title>
  <dc:creator>Matt</dc:creator>
  <cp:lastModifiedBy>Jennifer Bailey</cp:lastModifiedBy>
  <cp:revision>3</cp:revision>
  <cp:lastPrinted>2014-08-28T23:36:00Z</cp:lastPrinted>
  <dcterms:created xsi:type="dcterms:W3CDTF">2018-02-21T18:33:00Z</dcterms:created>
  <dcterms:modified xsi:type="dcterms:W3CDTF">2018-02-21T18:34:00Z</dcterms:modified>
</cp:coreProperties>
</file>