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F4" w:rsidRDefault="005D73F4" w:rsidP="003507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3F4" w:rsidRDefault="005D73F4" w:rsidP="003507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025" w:rsidRPr="008967C8" w:rsidRDefault="00004CB1" w:rsidP="003507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7C8">
        <w:rPr>
          <w:rFonts w:ascii="Times New Roman" w:hAnsi="Times New Roman" w:cs="Times New Roman"/>
          <w:b/>
          <w:sz w:val="24"/>
          <w:szCs w:val="24"/>
        </w:rPr>
        <w:t>FINANCE &amp; AUDIT</w:t>
      </w:r>
      <w:r w:rsidR="000B5025" w:rsidRPr="008967C8">
        <w:rPr>
          <w:rFonts w:ascii="Times New Roman" w:hAnsi="Times New Roman" w:cs="Times New Roman"/>
          <w:b/>
          <w:sz w:val="24"/>
          <w:szCs w:val="24"/>
        </w:rPr>
        <w:t xml:space="preserve"> COMMITTEE</w:t>
      </w:r>
    </w:p>
    <w:p w:rsidR="00D065FF" w:rsidRPr="008967C8" w:rsidRDefault="00D065FF" w:rsidP="000E41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7C8">
        <w:rPr>
          <w:rFonts w:ascii="Times New Roman" w:hAnsi="Times New Roman" w:cs="Times New Roman"/>
          <w:b/>
          <w:sz w:val="24"/>
          <w:szCs w:val="24"/>
        </w:rPr>
        <w:t xml:space="preserve">Meeting </w:t>
      </w:r>
      <w:r w:rsidR="006235CD" w:rsidRPr="008967C8">
        <w:rPr>
          <w:rFonts w:ascii="Times New Roman" w:hAnsi="Times New Roman" w:cs="Times New Roman"/>
          <w:b/>
          <w:sz w:val="24"/>
          <w:szCs w:val="24"/>
        </w:rPr>
        <w:t>Minutes</w:t>
      </w:r>
    </w:p>
    <w:p w:rsidR="000B5025" w:rsidRPr="008967C8" w:rsidRDefault="006611EE" w:rsidP="000E4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23</w:t>
      </w:r>
      <w:r w:rsidR="000B5025" w:rsidRPr="008967C8">
        <w:rPr>
          <w:rFonts w:ascii="Times New Roman" w:hAnsi="Times New Roman" w:cs="Times New Roman"/>
          <w:sz w:val="24"/>
          <w:szCs w:val="24"/>
        </w:rPr>
        <w:t>, 201</w:t>
      </w:r>
      <w:r w:rsidR="00F12387" w:rsidRPr="008967C8">
        <w:rPr>
          <w:rFonts w:ascii="Times New Roman" w:hAnsi="Times New Roman" w:cs="Times New Roman"/>
          <w:sz w:val="24"/>
          <w:szCs w:val="24"/>
        </w:rPr>
        <w:t>8</w:t>
      </w:r>
      <w:r w:rsidR="000B5025" w:rsidRPr="008967C8">
        <w:rPr>
          <w:rFonts w:ascii="Times New Roman" w:hAnsi="Times New Roman" w:cs="Times New Roman"/>
          <w:sz w:val="24"/>
          <w:szCs w:val="24"/>
        </w:rPr>
        <w:t xml:space="preserve"> at </w:t>
      </w:r>
      <w:r w:rsidR="00F12387" w:rsidRPr="008967C8">
        <w:rPr>
          <w:rFonts w:ascii="Times New Roman" w:hAnsi="Times New Roman" w:cs="Times New Roman"/>
          <w:sz w:val="24"/>
          <w:szCs w:val="24"/>
        </w:rPr>
        <w:t>5</w:t>
      </w:r>
      <w:r w:rsidR="000B5025" w:rsidRPr="008967C8">
        <w:rPr>
          <w:rFonts w:ascii="Times New Roman" w:hAnsi="Times New Roman" w:cs="Times New Roman"/>
          <w:sz w:val="24"/>
          <w:szCs w:val="24"/>
        </w:rPr>
        <w:t xml:space="preserve">:00PM in </w:t>
      </w:r>
      <w:r w:rsidR="00AE703F" w:rsidRPr="008967C8">
        <w:rPr>
          <w:rFonts w:ascii="Times New Roman" w:hAnsi="Times New Roman" w:cs="Times New Roman"/>
          <w:sz w:val="24"/>
          <w:szCs w:val="24"/>
        </w:rPr>
        <w:t>Tollefson</w:t>
      </w:r>
    </w:p>
    <w:p w:rsidR="000B5025" w:rsidRPr="008967C8" w:rsidRDefault="000B5025" w:rsidP="000E41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5FF" w:rsidRDefault="00D065FF" w:rsidP="000E41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67C8" w:rsidRDefault="00811D5E" w:rsidP="00811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67C8">
        <w:rPr>
          <w:rFonts w:ascii="Times New Roman" w:eastAsia="Calibri" w:hAnsi="Times New Roman" w:cs="Times New Roman"/>
          <w:sz w:val="24"/>
          <w:szCs w:val="24"/>
          <w:u w:val="single"/>
        </w:rPr>
        <w:t>Trustee Attendees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:   </w:t>
      </w:r>
      <w:r w:rsidR="006611EE">
        <w:rPr>
          <w:rFonts w:ascii="Times New Roman" w:eastAsia="Calibri" w:hAnsi="Times New Roman" w:cs="Times New Roman"/>
          <w:sz w:val="24"/>
          <w:szCs w:val="24"/>
        </w:rPr>
        <w:t>Alan Crain,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 Bobbi</w:t>
      </w:r>
      <w:r w:rsidR="008967C8" w:rsidRPr="008967C8">
        <w:rPr>
          <w:rFonts w:ascii="Times New Roman" w:eastAsia="Calibri" w:hAnsi="Times New Roman" w:cs="Times New Roman"/>
          <w:sz w:val="24"/>
          <w:szCs w:val="24"/>
        </w:rPr>
        <w:t>e Moore, Phil Rockefeller, Marle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ne LeMire, </w:t>
      </w:r>
      <w:r w:rsidR="00D63D69" w:rsidRPr="008967C8">
        <w:rPr>
          <w:rFonts w:ascii="Times New Roman" w:eastAsia="Calibri" w:hAnsi="Times New Roman" w:cs="Times New Roman"/>
          <w:sz w:val="24"/>
          <w:szCs w:val="24"/>
        </w:rPr>
        <w:t>Aaron Schielke</w:t>
      </w:r>
    </w:p>
    <w:p w:rsidR="006611EE" w:rsidRPr="008967C8" w:rsidRDefault="006611EE" w:rsidP="00811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967C8" w:rsidRPr="008967C8" w:rsidRDefault="008967C8" w:rsidP="00811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67C8">
        <w:rPr>
          <w:rFonts w:ascii="Times New Roman" w:eastAsia="Calibri" w:hAnsi="Times New Roman" w:cs="Times New Roman"/>
          <w:sz w:val="24"/>
          <w:szCs w:val="24"/>
          <w:u w:val="single"/>
        </w:rPr>
        <w:t>Trustee Absent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:  </w:t>
      </w:r>
      <w:r w:rsidR="006611EE">
        <w:rPr>
          <w:rFonts w:ascii="Times New Roman" w:eastAsia="Calibri" w:hAnsi="Times New Roman" w:cs="Times New Roman"/>
          <w:sz w:val="24"/>
          <w:szCs w:val="24"/>
        </w:rPr>
        <w:t xml:space="preserve">Carol Hoffman, Lisa Hecker, Helen </w:t>
      </w:r>
      <w:r w:rsidR="00BF2038">
        <w:rPr>
          <w:rFonts w:ascii="Times New Roman" w:eastAsia="Calibri" w:hAnsi="Times New Roman" w:cs="Times New Roman"/>
          <w:sz w:val="24"/>
          <w:szCs w:val="24"/>
        </w:rPr>
        <w:t>Stoll</w:t>
      </w:r>
    </w:p>
    <w:p w:rsidR="00811D5E" w:rsidRPr="008967C8" w:rsidRDefault="00811D5E" w:rsidP="00811D5E">
      <w:pPr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8967C8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811D5E" w:rsidRDefault="00811D5E" w:rsidP="00811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67C8">
        <w:rPr>
          <w:rFonts w:ascii="Times New Roman" w:eastAsia="Calibri" w:hAnsi="Times New Roman" w:cs="Times New Roman"/>
          <w:sz w:val="24"/>
          <w:szCs w:val="24"/>
          <w:u w:val="single"/>
        </w:rPr>
        <w:t>Staff Attendees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:  Lynette Ladenburg, Robin Schuman, Tammi Palodichuk, Heather </w:t>
      </w:r>
      <w:r w:rsidRPr="008967C8">
        <w:rPr>
          <w:rFonts w:ascii="Times New Roman" w:eastAsia="Calibri" w:hAnsi="Times New Roman" w:cs="Times New Roman"/>
          <w:bCs/>
          <w:sz w:val="24"/>
          <w:szCs w:val="24"/>
        </w:rPr>
        <w:t>Dartt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42888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967C8">
        <w:rPr>
          <w:rFonts w:ascii="Times New Roman" w:eastAsia="Calibri" w:hAnsi="Times New Roman" w:cs="Times New Roman"/>
          <w:sz w:val="24"/>
          <w:szCs w:val="24"/>
        </w:rPr>
        <w:t xml:space="preserve">Diane Wasson, </w:t>
      </w:r>
      <w:r w:rsidR="008967C8" w:rsidRPr="008967C8">
        <w:rPr>
          <w:rFonts w:ascii="Times New Roman" w:eastAsia="Calibri" w:hAnsi="Times New Roman" w:cs="Times New Roman"/>
          <w:sz w:val="24"/>
          <w:szCs w:val="24"/>
        </w:rPr>
        <w:t>Chris Vernon-Cole</w:t>
      </w:r>
    </w:p>
    <w:p w:rsidR="00D63D69" w:rsidRDefault="00D63D69" w:rsidP="00811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D5E" w:rsidRPr="008967C8" w:rsidRDefault="00811D5E" w:rsidP="00811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967C8" w:rsidRDefault="006611EE" w:rsidP="008967C8">
      <w:pPr>
        <w:pStyle w:val="ListParagraph"/>
        <w:numPr>
          <w:ilvl w:val="0"/>
          <w:numId w:val="21"/>
        </w:numPr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Alan Crain, new Finance &amp; Audit Committee Chair, </w:t>
      </w:r>
      <w:r w:rsidR="008967C8">
        <w:rPr>
          <w:rFonts w:ascii="Times New Roman" w:eastAsia="Calibri" w:hAnsi="Times New Roman" w:cs="Times New Roman"/>
          <w:sz w:val="24"/>
          <w:szCs w:val="24"/>
        </w:rPr>
        <w:t>welcomed everyone and cal</w:t>
      </w:r>
      <w:r>
        <w:rPr>
          <w:rFonts w:ascii="Times New Roman" w:eastAsia="Calibri" w:hAnsi="Times New Roman" w:cs="Times New Roman"/>
          <w:sz w:val="24"/>
          <w:szCs w:val="24"/>
        </w:rPr>
        <w:t>led the meeting to order at 5:05</w:t>
      </w:r>
      <w:r w:rsidR="008967C8">
        <w:rPr>
          <w:rFonts w:ascii="Times New Roman" w:eastAsia="Calibri" w:hAnsi="Times New Roman" w:cs="Times New Roman"/>
          <w:sz w:val="24"/>
          <w:szCs w:val="24"/>
        </w:rPr>
        <w:t xml:space="preserve"> p.m.</w:t>
      </w:r>
    </w:p>
    <w:p w:rsidR="004D17EA" w:rsidRDefault="004D17EA" w:rsidP="004D17EA">
      <w:pPr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D63D69" w:rsidRPr="006611EE" w:rsidRDefault="006611EE" w:rsidP="006611EE">
      <w:pPr>
        <w:pStyle w:val="ListParagraph"/>
        <w:numPr>
          <w:ilvl w:val="0"/>
          <w:numId w:val="2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Meeting minutes for March 26, 2018 were MSC by the committee with no changes.</w:t>
      </w:r>
    </w:p>
    <w:p w:rsidR="00D63D69" w:rsidRPr="00D63D69" w:rsidRDefault="00D63D69" w:rsidP="00D63D69">
      <w:pPr>
        <w:pStyle w:val="ListParagraph"/>
        <w:spacing w:after="0" w:line="240" w:lineRule="auto"/>
        <w:ind w:left="810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8967C8" w:rsidRPr="00D8796E" w:rsidRDefault="006611EE" w:rsidP="008967C8">
      <w:pPr>
        <w:pStyle w:val="ListParagraph"/>
        <w:numPr>
          <w:ilvl w:val="0"/>
          <w:numId w:val="21"/>
        </w:numPr>
        <w:spacing w:after="0" w:line="240" w:lineRule="auto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March</w:t>
      </w:r>
      <w:r w:rsidR="00103629" w:rsidRPr="00D8796E">
        <w:rPr>
          <w:rFonts w:ascii="Times New Roman" w:eastAsia="Calibri" w:hAnsi="Times New Roman" w:cs="Times New Roman"/>
          <w:b/>
          <w:sz w:val="24"/>
          <w:szCs w:val="24"/>
        </w:rPr>
        <w:t xml:space="preserve"> 2018 Financial Statement Review:</w:t>
      </w:r>
    </w:p>
    <w:p w:rsidR="00103629" w:rsidRPr="00103629" w:rsidRDefault="00103629" w:rsidP="00103629">
      <w:pPr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F12387" w:rsidRDefault="00304475" w:rsidP="00662F0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Robin Schuman discussed in detail the financial statements for </w:t>
      </w:r>
      <w:r w:rsidR="006611EE">
        <w:rPr>
          <w:rFonts w:ascii="Times New Roman" w:hAnsi="Times New Roman" w:cs="Times New Roman"/>
          <w:sz w:val="24"/>
          <w:szCs w:val="24"/>
        </w:rPr>
        <w:t>March</w:t>
      </w:r>
      <w:r w:rsidR="00662F01">
        <w:rPr>
          <w:rFonts w:ascii="Times New Roman" w:hAnsi="Times New Roman" w:cs="Times New Roman"/>
          <w:sz w:val="24"/>
          <w:szCs w:val="24"/>
        </w:rPr>
        <w:t xml:space="preserve">.  She noted that cash </w:t>
      </w:r>
      <w:r w:rsidR="006611EE">
        <w:rPr>
          <w:rFonts w:ascii="Times New Roman" w:hAnsi="Times New Roman" w:cs="Times New Roman"/>
          <w:sz w:val="24"/>
          <w:szCs w:val="24"/>
        </w:rPr>
        <w:t>decreased from 72 days in February to 67 days in March due to three payrolls in March</w:t>
      </w:r>
      <w:r w:rsidR="00662F01">
        <w:rPr>
          <w:rFonts w:ascii="Times New Roman" w:hAnsi="Times New Roman" w:cs="Times New Roman"/>
          <w:sz w:val="24"/>
          <w:szCs w:val="24"/>
        </w:rPr>
        <w:t xml:space="preserve">. </w:t>
      </w:r>
      <w:r w:rsidR="006611EE">
        <w:rPr>
          <w:rFonts w:ascii="Times New Roman" w:hAnsi="Times New Roman" w:cs="Times New Roman"/>
          <w:sz w:val="24"/>
          <w:szCs w:val="24"/>
        </w:rPr>
        <w:t xml:space="preserve"> One payroll is approximately $550,000.  </w:t>
      </w:r>
      <w:r>
        <w:rPr>
          <w:rFonts w:ascii="Times New Roman" w:hAnsi="Times New Roman" w:cs="Times New Roman"/>
          <w:sz w:val="24"/>
          <w:szCs w:val="24"/>
        </w:rPr>
        <w:t>Overall, the Organization experienced a net loss</w:t>
      </w:r>
      <w:r w:rsidRPr="00304475">
        <w:rPr>
          <w:rFonts w:ascii="Times New Roman" w:hAnsi="Times New Roman" w:cs="Times New Roman"/>
          <w:sz w:val="24"/>
          <w:szCs w:val="24"/>
        </w:rPr>
        <w:t xml:space="preserve"> for the</w:t>
      </w:r>
      <w:r>
        <w:rPr>
          <w:rFonts w:ascii="Times New Roman" w:hAnsi="Times New Roman" w:cs="Times New Roman"/>
          <w:sz w:val="24"/>
          <w:szCs w:val="24"/>
        </w:rPr>
        <w:t xml:space="preserve"> month of</w:t>
      </w:r>
      <w:r w:rsidRPr="00304475">
        <w:rPr>
          <w:rFonts w:ascii="Times New Roman" w:hAnsi="Times New Roman" w:cs="Times New Roman"/>
          <w:sz w:val="24"/>
          <w:szCs w:val="24"/>
        </w:rPr>
        <w:t xml:space="preserve"> $</w:t>
      </w:r>
      <w:r w:rsidR="006611EE">
        <w:rPr>
          <w:rFonts w:ascii="Times New Roman" w:hAnsi="Times New Roman" w:cs="Times New Roman"/>
          <w:sz w:val="24"/>
          <w:szCs w:val="24"/>
        </w:rPr>
        <w:t>(15,316.28)</w:t>
      </w:r>
      <w:r w:rsidRPr="00304475">
        <w:rPr>
          <w:rFonts w:ascii="Times New Roman" w:hAnsi="Times New Roman" w:cs="Times New Roman"/>
          <w:sz w:val="24"/>
          <w:szCs w:val="24"/>
        </w:rPr>
        <w:t xml:space="preserve"> compared to a budget of $</w:t>
      </w:r>
      <w:r w:rsidR="006611EE">
        <w:rPr>
          <w:rFonts w:ascii="Times New Roman" w:hAnsi="Times New Roman" w:cs="Times New Roman"/>
          <w:sz w:val="24"/>
          <w:szCs w:val="24"/>
        </w:rPr>
        <w:t xml:space="preserve">50,892.43.  </w:t>
      </w:r>
      <w:ins w:id="0" w:author="Alan Crain" w:date="2018-04-26T17:05:00Z">
        <w:r w:rsidR="003732F5">
          <w:rPr>
            <w:rFonts w:ascii="Times New Roman" w:hAnsi="Times New Roman" w:cs="Times New Roman"/>
            <w:sz w:val="24"/>
            <w:szCs w:val="24"/>
          </w:rPr>
          <w:t>Health Services</w:t>
        </w:r>
      </w:ins>
      <w:ins w:id="1" w:author="Alan Crain" w:date="2018-04-26T17:06:00Z">
        <w:r w:rsidR="003732F5">
          <w:rPr>
            <w:rFonts w:ascii="Times New Roman" w:hAnsi="Times New Roman" w:cs="Times New Roman"/>
            <w:sz w:val="24"/>
            <w:szCs w:val="24"/>
          </w:rPr>
          <w:t xml:space="preserve"> had lower revenue than budget due </w:t>
        </w:r>
      </w:ins>
      <w:ins w:id="2" w:author="Alan Crain" w:date="2018-04-26T17:07:00Z">
        <w:r w:rsidR="003732F5">
          <w:rPr>
            <w:rFonts w:ascii="Times New Roman" w:hAnsi="Times New Roman" w:cs="Times New Roman"/>
            <w:sz w:val="24"/>
            <w:szCs w:val="24"/>
          </w:rPr>
          <w:t xml:space="preserve">to differences in payer mix. </w:t>
        </w:r>
      </w:ins>
      <w:r w:rsidR="006611EE">
        <w:rPr>
          <w:rFonts w:ascii="Times New Roman" w:hAnsi="Times New Roman" w:cs="Times New Roman"/>
          <w:sz w:val="24"/>
          <w:szCs w:val="24"/>
        </w:rPr>
        <w:t xml:space="preserve">Children’s </w:t>
      </w:r>
      <w:r w:rsidR="001A5DAE">
        <w:rPr>
          <w:rFonts w:ascii="Times New Roman" w:hAnsi="Times New Roman" w:cs="Times New Roman"/>
          <w:sz w:val="24"/>
          <w:szCs w:val="24"/>
        </w:rPr>
        <w:t xml:space="preserve">Services </w:t>
      </w:r>
      <w:r w:rsidR="006611EE">
        <w:rPr>
          <w:rFonts w:ascii="Times New Roman" w:hAnsi="Times New Roman" w:cs="Times New Roman"/>
          <w:sz w:val="24"/>
          <w:szCs w:val="24"/>
        </w:rPr>
        <w:t xml:space="preserve">showed </w:t>
      </w:r>
      <w:del w:id="3" w:author="Alan Crain" w:date="2018-04-26T17:06:00Z">
        <w:r w:rsidR="006611EE" w:rsidDel="003732F5">
          <w:rPr>
            <w:rFonts w:ascii="Times New Roman" w:hAnsi="Times New Roman" w:cs="Times New Roman"/>
            <w:sz w:val="24"/>
            <w:szCs w:val="24"/>
          </w:rPr>
          <w:delText xml:space="preserve">a loss in </w:delText>
        </w:r>
      </w:del>
      <w:ins w:id="4" w:author="Alan Crain" w:date="2018-04-26T17:06:00Z">
        <w:r w:rsidR="003732F5">
          <w:rPr>
            <w:rFonts w:ascii="Times New Roman" w:hAnsi="Times New Roman" w:cs="Times New Roman"/>
            <w:sz w:val="24"/>
            <w:szCs w:val="24"/>
          </w:rPr>
          <w:t xml:space="preserve">lower </w:t>
        </w:r>
      </w:ins>
      <w:r w:rsidR="006611EE">
        <w:rPr>
          <w:rFonts w:ascii="Times New Roman" w:hAnsi="Times New Roman" w:cs="Times New Roman"/>
          <w:sz w:val="24"/>
          <w:szCs w:val="24"/>
        </w:rPr>
        <w:t xml:space="preserve">revenue </w:t>
      </w:r>
      <w:ins w:id="5" w:author="Alan Crain" w:date="2018-04-26T17:06:00Z">
        <w:r w:rsidR="003732F5">
          <w:rPr>
            <w:rFonts w:ascii="Times New Roman" w:hAnsi="Times New Roman" w:cs="Times New Roman"/>
            <w:sz w:val="24"/>
            <w:szCs w:val="24"/>
          </w:rPr>
          <w:t xml:space="preserve">than budget </w:t>
        </w:r>
      </w:ins>
      <w:r w:rsidR="006611EE">
        <w:rPr>
          <w:rFonts w:ascii="Times New Roman" w:hAnsi="Times New Roman" w:cs="Times New Roman"/>
          <w:sz w:val="24"/>
          <w:szCs w:val="24"/>
        </w:rPr>
        <w:t xml:space="preserve">due to decreased census and </w:t>
      </w:r>
      <w:r w:rsidR="001A5DAE">
        <w:rPr>
          <w:rFonts w:ascii="Times New Roman" w:hAnsi="Times New Roman" w:cs="Times New Roman"/>
          <w:sz w:val="24"/>
          <w:szCs w:val="24"/>
        </w:rPr>
        <w:t xml:space="preserve">change in </w:t>
      </w:r>
      <w:r w:rsidR="006611EE">
        <w:rPr>
          <w:rFonts w:ascii="Times New Roman" w:hAnsi="Times New Roman" w:cs="Times New Roman"/>
          <w:sz w:val="24"/>
          <w:szCs w:val="24"/>
        </w:rPr>
        <w:t xml:space="preserve">payer mix.  </w:t>
      </w:r>
      <w:r w:rsidR="001A5DAE">
        <w:rPr>
          <w:rFonts w:ascii="Times New Roman" w:hAnsi="Times New Roman" w:cs="Times New Roman"/>
          <w:sz w:val="24"/>
          <w:szCs w:val="24"/>
        </w:rPr>
        <w:t>Also, a</w:t>
      </w:r>
      <w:r w:rsidR="006611EE">
        <w:rPr>
          <w:rFonts w:ascii="Times New Roman" w:hAnsi="Times New Roman" w:cs="Times New Roman"/>
          <w:sz w:val="24"/>
          <w:szCs w:val="24"/>
        </w:rPr>
        <w:t xml:space="preserve"> couple of budget upload issues</w:t>
      </w:r>
      <w:r w:rsidR="001A5DAE">
        <w:rPr>
          <w:rFonts w:ascii="Times New Roman" w:hAnsi="Times New Roman" w:cs="Times New Roman"/>
          <w:sz w:val="24"/>
          <w:szCs w:val="24"/>
        </w:rPr>
        <w:t xml:space="preserve"> were noted</w:t>
      </w:r>
      <w:r w:rsidR="006611EE">
        <w:rPr>
          <w:rFonts w:ascii="Times New Roman" w:hAnsi="Times New Roman" w:cs="Times New Roman"/>
          <w:sz w:val="24"/>
          <w:szCs w:val="24"/>
        </w:rPr>
        <w:t xml:space="preserve"> related to Children’s wages &amp; benefits and purchased services.  The upload will </w:t>
      </w:r>
      <w:r w:rsidR="001A5DAE">
        <w:rPr>
          <w:rFonts w:ascii="Times New Roman" w:hAnsi="Times New Roman" w:cs="Times New Roman"/>
          <w:sz w:val="24"/>
          <w:szCs w:val="24"/>
        </w:rPr>
        <w:t>show corrections</w:t>
      </w:r>
      <w:r w:rsidR="006611EE">
        <w:rPr>
          <w:rFonts w:ascii="Times New Roman" w:hAnsi="Times New Roman" w:cs="Times New Roman"/>
          <w:sz w:val="24"/>
          <w:szCs w:val="24"/>
        </w:rPr>
        <w:t xml:space="preserve"> </w:t>
      </w:r>
      <w:r w:rsidR="001A5DAE">
        <w:rPr>
          <w:rFonts w:ascii="Times New Roman" w:hAnsi="Times New Roman" w:cs="Times New Roman"/>
          <w:sz w:val="24"/>
          <w:szCs w:val="24"/>
        </w:rPr>
        <w:t>in</w:t>
      </w:r>
      <w:r w:rsidR="006611EE">
        <w:rPr>
          <w:rFonts w:ascii="Times New Roman" w:hAnsi="Times New Roman" w:cs="Times New Roman"/>
          <w:sz w:val="24"/>
          <w:szCs w:val="24"/>
        </w:rPr>
        <w:t xml:space="preserve"> the 2019 budget. </w:t>
      </w:r>
      <w:r w:rsidR="00662F01">
        <w:rPr>
          <w:rFonts w:ascii="Times New Roman" w:hAnsi="Times New Roman" w:cs="Times New Roman"/>
          <w:sz w:val="24"/>
          <w:szCs w:val="24"/>
        </w:rPr>
        <w:t xml:space="preserve">Committee discussed </w:t>
      </w:r>
      <w:r w:rsidR="001A5DAE">
        <w:rPr>
          <w:rFonts w:ascii="Times New Roman" w:hAnsi="Times New Roman" w:cs="Times New Roman"/>
          <w:sz w:val="24"/>
          <w:szCs w:val="24"/>
        </w:rPr>
        <w:t xml:space="preserve">Home and Community Services caregiver staffing issues, which Diane Wasson addressed.  Financial reporting now shows Property and Equipment detail on the individual balance sheets and investment earnings/loss to non-operating.  </w:t>
      </w:r>
      <w:r w:rsidR="00662F01">
        <w:rPr>
          <w:rFonts w:ascii="Times New Roman" w:hAnsi="Times New Roman" w:cs="Times New Roman"/>
          <w:sz w:val="24"/>
          <w:szCs w:val="24"/>
        </w:rPr>
        <w:t>Financial Statements</w:t>
      </w:r>
      <w:r w:rsidR="00987C05">
        <w:rPr>
          <w:rFonts w:ascii="Times New Roman" w:hAnsi="Times New Roman" w:cs="Times New Roman"/>
          <w:sz w:val="24"/>
          <w:szCs w:val="24"/>
        </w:rPr>
        <w:t xml:space="preserve"> for all entities appeared</w:t>
      </w:r>
      <w:r w:rsidR="00662F01">
        <w:rPr>
          <w:rFonts w:ascii="Times New Roman" w:hAnsi="Times New Roman" w:cs="Times New Roman"/>
          <w:sz w:val="24"/>
          <w:szCs w:val="24"/>
        </w:rPr>
        <w:t xml:space="preserve"> reasonable </w:t>
      </w:r>
      <w:r w:rsidR="00987C05">
        <w:rPr>
          <w:rFonts w:ascii="Times New Roman" w:hAnsi="Times New Roman" w:cs="Times New Roman"/>
          <w:sz w:val="24"/>
          <w:szCs w:val="24"/>
        </w:rPr>
        <w:t xml:space="preserve">and </w:t>
      </w:r>
      <w:r w:rsidR="00662F01">
        <w:rPr>
          <w:rFonts w:ascii="Times New Roman" w:hAnsi="Times New Roman" w:cs="Times New Roman"/>
          <w:sz w:val="24"/>
          <w:szCs w:val="24"/>
        </w:rPr>
        <w:t xml:space="preserve">accepted by the committee.   </w:t>
      </w:r>
    </w:p>
    <w:p w:rsidR="00662F01" w:rsidRPr="008967C8" w:rsidRDefault="00662F01" w:rsidP="00662F01">
      <w:pPr>
        <w:pStyle w:val="ListParagraph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7AAA" w:rsidRPr="00D63D69" w:rsidRDefault="006D2565" w:rsidP="00EB7AAA">
      <w:pPr>
        <w:pStyle w:val="ListParagraph"/>
        <w:numPr>
          <w:ilvl w:val="0"/>
          <w:numId w:val="21"/>
        </w:num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Other Business</w:t>
      </w:r>
    </w:p>
    <w:p w:rsidR="00D63D69" w:rsidRDefault="001A5DAE" w:rsidP="00D63D69">
      <w:pPr>
        <w:ind w:left="81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Discussion held regarding closure of Messenger House on Bainbridge Island</w:t>
      </w:r>
      <w:r w:rsidR="00D63D6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Lynette Ladenburg and other team members will be meeting with staff at Messenger House to help with the transition.  </w:t>
      </w:r>
    </w:p>
    <w:p w:rsidR="001A5DAE" w:rsidRPr="00D63D69" w:rsidRDefault="001A5DAE" w:rsidP="00D63D69">
      <w:pPr>
        <w:ind w:left="81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There was also discussion regarding payer mix and staffing.  </w:t>
      </w:r>
    </w:p>
    <w:p w:rsidR="00EB7AAA" w:rsidRPr="00987C05" w:rsidRDefault="00987C05" w:rsidP="00987C0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87C05">
        <w:rPr>
          <w:rFonts w:ascii="Times New Roman" w:eastAsia="Calibri" w:hAnsi="Times New Roman" w:cs="Times New Roman"/>
          <w:b/>
          <w:sz w:val="24"/>
          <w:szCs w:val="24"/>
        </w:rPr>
        <w:t xml:space="preserve">Adjourned at </w:t>
      </w:r>
      <w:r w:rsidR="001A5DA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87C05">
        <w:rPr>
          <w:rFonts w:ascii="Times New Roman" w:eastAsia="Calibri" w:hAnsi="Times New Roman" w:cs="Times New Roman"/>
          <w:b/>
          <w:sz w:val="24"/>
          <w:szCs w:val="24"/>
        </w:rPr>
        <w:t>:4</w:t>
      </w:r>
      <w:r w:rsidR="001A5DA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87C05">
        <w:rPr>
          <w:rFonts w:ascii="Times New Roman" w:eastAsia="Calibri" w:hAnsi="Times New Roman" w:cs="Times New Roman"/>
          <w:b/>
          <w:sz w:val="24"/>
          <w:szCs w:val="24"/>
        </w:rPr>
        <w:t xml:space="preserve"> p.m.  </w:t>
      </w:r>
    </w:p>
    <w:p w:rsidR="00D8796E" w:rsidRPr="008967C8" w:rsidRDefault="00D8796E" w:rsidP="00D8796E">
      <w:pPr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D8796E" w:rsidRDefault="00D8796E" w:rsidP="006D25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12387" w:rsidRDefault="00F12387" w:rsidP="00811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565">
        <w:rPr>
          <w:rFonts w:ascii="Times New Roman" w:hAnsi="Times New Roman" w:cs="Times New Roman"/>
          <w:b/>
          <w:sz w:val="24"/>
          <w:szCs w:val="24"/>
        </w:rPr>
        <w:t>Next Meeting</w:t>
      </w:r>
      <w:r w:rsidR="006D2565">
        <w:rPr>
          <w:rFonts w:ascii="Times New Roman" w:hAnsi="Times New Roman" w:cs="Times New Roman"/>
          <w:sz w:val="24"/>
          <w:szCs w:val="24"/>
        </w:rPr>
        <w:t xml:space="preserve">:  </w:t>
      </w:r>
      <w:r w:rsidR="001A5DAE">
        <w:rPr>
          <w:rFonts w:ascii="Times New Roman" w:hAnsi="Times New Roman" w:cs="Times New Roman"/>
          <w:sz w:val="24"/>
          <w:szCs w:val="24"/>
        </w:rPr>
        <w:t>Tues</w:t>
      </w:r>
      <w:r w:rsidR="008967C8" w:rsidRPr="008967C8">
        <w:rPr>
          <w:rFonts w:ascii="Times New Roman" w:hAnsi="Times New Roman" w:cs="Times New Roman"/>
          <w:sz w:val="24"/>
          <w:szCs w:val="24"/>
        </w:rPr>
        <w:t>day</w:t>
      </w:r>
      <w:r w:rsidRPr="008967C8">
        <w:rPr>
          <w:rFonts w:ascii="Times New Roman" w:hAnsi="Times New Roman" w:cs="Times New Roman"/>
          <w:sz w:val="24"/>
          <w:szCs w:val="24"/>
        </w:rPr>
        <w:t xml:space="preserve">, </w:t>
      </w:r>
      <w:r w:rsidR="001A5DAE">
        <w:rPr>
          <w:rFonts w:ascii="Times New Roman" w:hAnsi="Times New Roman" w:cs="Times New Roman"/>
          <w:sz w:val="24"/>
          <w:szCs w:val="24"/>
        </w:rPr>
        <w:t>May</w:t>
      </w:r>
      <w:r w:rsidR="004D26D7">
        <w:rPr>
          <w:rFonts w:ascii="Times New Roman" w:hAnsi="Times New Roman" w:cs="Times New Roman"/>
          <w:sz w:val="24"/>
          <w:szCs w:val="24"/>
        </w:rPr>
        <w:t xml:space="preserve"> 2</w:t>
      </w:r>
      <w:r w:rsidR="001A5DAE">
        <w:rPr>
          <w:rFonts w:ascii="Times New Roman" w:hAnsi="Times New Roman" w:cs="Times New Roman"/>
          <w:sz w:val="24"/>
          <w:szCs w:val="24"/>
        </w:rPr>
        <w:t>9</w:t>
      </w:r>
      <w:r w:rsidRPr="008967C8">
        <w:rPr>
          <w:rFonts w:ascii="Times New Roman" w:hAnsi="Times New Roman" w:cs="Times New Roman"/>
          <w:sz w:val="24"/>
          <w:szCs w:val="24"/>
        </w:rPr>
        <w:t xml:space="preserve">, </w:t>
      </w:r>
      <w:r w:rsidR="00875116" w:rsidRPr="008967C8">
        <w:rPr>
          <w:rFonts w:ascii="Times New Roman" w:hAnsi="Times New Roman" w:cs="Times New Roman"/>
          <w:sz w:val="24"/>
          <w:szCs w:val="24"/>
        </w:rPr>
        <w:t xml:space="preserve">2018 at </w:t>
      </w:r>
      <w:r w:rsidR="008967C8" w:rsidRPr="008967C8">
        <w:rPr>
          <w:rFonts w:ascii="Times New Roman" w:hAnsi="Times New Roman" w:cs="Times New Roman"/>
          <w:sz w:val="24"/>
          <w:szCs w:val="24"/>
        </w:rPr>
        <w:t>5:0</w:t>
      </w:r>
      <w:r w:rsidRPr="008967C8">
        <w:rPr>
          <w:rFonts w:ascii="Times New Roman" w:hAnsi="Times New Roman" w:cs="Times New Roman"/>
          <w:sz w:val="24"/>
          <w:szCs w:val="24"/>
        </w:rPr>
        <w:t xml:space="preserve">0 </w:t>
      </w:r>
      <w:r w:rsidR="008967C8" w:rsidRPr="008967C8">
        <w:rPr>
          <w:rFonts w:ascii="Times New Roman" w:hAnsi="Times New Roman" w:cs="Times New Roman"/>
          <w:sz w:val="24"/>
          <w:szCs w:val="24"/>
        </w:rPr>
        <w:t xml:space="preserve">p.m. </w:t>
      </w:r>
      <w:r w:rsidR="00875116" w:rsidRPr="008967C8">
        <w:rPr>
          <w:rFonts w:ascii="Times New Roman" w:hAnsi="Times New Roman" w:cs="Times New Roman"/>
          <w:sz w:val="24"/>
          <w:szCs w:val="24"/>
        </w:rPr>
        <w:t xml:space="preserve"> Tollefson</w:t>
      </w:r>
      <w:r w:rsidR="007D2859">
        <w:rPr>
          <w:rFonts w:ascii="Times New Roman" w:hAnsi="Times New Roman" w:cs="Times New Roman"/>
          <w:sz w:val="24"/>
          <w:szCs w:val="24"/>
        </w:rPr>
        <w:t xml:space="preserve"> Conference Room</w:t>
      </w:r>
    </w:p>
    <w:p w:rsidR="006359F6" w:rsidRPr="008967C8" w:rsidRDefault="006359F6" w:rsidP="00811D5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359F6" w:rsidRPr="008967C8" w:rsidSect="005771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B35" w:rsidRDefault="00054B35" w:rsidP="006235CD">
      <w:pPr>
        <w:spacing w:after="0" w:line="240" w:lineRule="auto"/>
      </w:pPr>
      <w:r>
        <w:separator/>
      </w:r>
    </w:p>
  </w:endnote>
  <w:endnote w:type="continuationSeparator" w:id="0">
    <w:p w:rsidR="00054B35" w:rsidRDefault="00054B35" w:rsidP="00623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65" w:rsidRDefault="006D25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366145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  <w:sz w:val="20"/>
        <w:szCs w:val="20"/>
      </w:rPr>
    </w:sdtEndPr>
    <w:sdtContent>
      <w:p w:rsidR="006235CD" w:rsidRPr="006235CD" w:rsidRDefault="006235CD">
        <w:pPr>
          <w:pStyle w:val="Footer"/>
          <w:jc w:val="right"/>
          <w:rPr>
            <w:rFonts w:ascii="Century Gothic" w:hAnsi="Century Gothic"/>
            <w:sz w:val="20"/>
            <w:szCs w:val="20"/>
          </w:rPr>
        </w:pPr>
        <w:r w:rsidRPr="006235CD">
          <w:rPr>
            <w:rFonts w:ascii="Century Gothic" w:hAnsi="Century Gothic"/>
            <w:sz w:val="20"/>
            <w:szCs w:val="20"/>
          </w:rPr>
          <w:fldChar w:fldCharType="begin"/>
        </w:r>
        <w:r w:rsidRPr="006235CD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6235CD">
          <w:rPr>
            <w:rFonts w:ascii="Century Gothic" w:hAnsi="Century Gothic"/>
            <w:sz w:val="20"/>
            <w:szCs w:val="20"/>
          </w:rPr>
          <w:fldChar w:fldCharType="separate"/>
        </w:r>
        <w:r w:rsidR="00BF2038">
          <w:rPr>
            <w:rFonts w:ascii="Century Gothic" w:hAnsi="Century Gothic"/>
            <w:noProof/>
            <w:sz w:val="20"/>
            <w:szCs w:val="20"/>
          </w:rPr>
          <w:t>2</w:t>
        </w:r>
        <w:r w:rsidRPr="006235CD">
          <w:rPr>
            <w:rFonts w:ascii="Century Gothic" w:hAnsi="Century Gothic"/>
            <w:noProof/>
            <w:sz w:val="20"/>
            <w:szCs w:val="20"/>
          </w:rPr>
          <w:fldChar w:fldCharType="end"/>
        </w:r>
      </w:p>
    </w:sdtContent>
  </w:sdt>
  <w:p w:rsidR="006235CD" w:rsidRDefault="006235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65" w:rsidRDefault="006D25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B35" w:rsidRDefault="00054B35" w:rsidP="006235CD">
      <w:pPr>
        <w:spacing w:after="0" w:line="240" w:lineRule="auto"/>
      </w:pPr>
      <w:r>
        <w:separator/>
      </w:r>
    </w:p>
  </w:footnote>
  <w:footnote w:type="continuationSeparator" w:id="0">
    <w:p w:rsidR="00054B35" w:rsidRDefault="00054B35" w:rsidP="00623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65" w:rsidRDefault="006D2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9947093"/>
      <w:docPartObj>
        <w:docPartGallery w:val="Watermarks"/>
        <w:docPartUnique/>
      </w:docPartObj>
    </w:sdtPr>
    <w:sdtEndPr/>
    <w:sdtContent>
      <w:p w:rsidR="006D2565" w:rsidRDefault="00054B3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65" w:rsidRDefault="006D2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6D9"/>
    <w:multiLevelType w:val="hybridMultilevel"/>
    <w:tmpl w:val="CF521F4E"/>
    <w:lvl w:ilvl="0" w:tplc="10EED9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97A8B"/>
    <w:multiLevelType w:val="hybridMultilevel"/>
    <w:tmpl w:val="36108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20D9"/>
    <w:multiLevelType w:val="hybridMultilevel"/>
    <w:tmpl w:val="9A986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65F89"/>
    <w:multiLevelType w:val="hybridMultilevel"/>
    <w:tmpl w:val="ABD2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82C3F"/>
    <w:multiLevelType w:val="hybridMultilevel"/>
    <w:tmpl w:val="B964C844"/>
    <w:lvl w:ilvl="0" w:tplc="CD34EEB8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B7154"/>
    <w:multiLevelType w:val="hybridMultilevel"/>
    <w:tmpl w:val="FE1C3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C2609"/>
    <w:multiLevelType w:val="hybridMultilevel"/>
    <w:tmpl w:val="E13EB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3B1428"/>
    <w:multiLevelType w:val="hybridMultilevel"/>
    <w:tmpl w:val="DFA2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C218F"/>
    <w:multiLevelType w:val="multilevel"/>
    <w:tmpl w:val="31D8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562A5B"/>
    <w:multiLevelType w:val="hybridMultilevel"/>
    <w:tmpl w:val="0E6CB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F4E89"/>
    <w:multiLevelType w:val="hybridMultilevel"/>
    <w:tmpl w:val="307A0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346FA"/>
    <w:multiLevelType w:val="hybridMultilevel"/>
    <w:tmpl w:val="4E66F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C3C94"/>
    <w:multiLevelType w:val="hybridMultilevel"/>
    <w:tmpl w:val="7E5E5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21B6D"/>
    <w:multiLevelType w:val="hybridMultilevel"/>
    <w:tmpl w:val="973A0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03105"/>
    <w:multiLevelType w:val="hybridMultilevel"/>
    <w:tmpl w:val="B1EE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76C64"/>
    <w:multiLevelType w:val="hybridMultilevel"/>
    <w:tmpl w:val="F96E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9497A"/>
    <w:multiLevelType w:val="hybridMultilevel"/>
    <w:tmpl w:val="3FFC39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F338E"/>
    <w:multiLevelType w:val="hybridMultilevel"/>
    <w:tmpl w:val="F946AF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97"/>
    <w:multiLevelType w:val="hybridMultilevel"/>
    <w:tmpl w:val="68A0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D7858"/>
    <w:multiLevelType w:val="hybridMultilevel"/>
    <w:tmpl w:val="5978E13E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6E6D2530"/>
    <w:multiLevelType w:val="hybridMultilevel"/>
    <w:tmpl w:val="35AA29B6"/>
    <w:lvl w:ilvl="0" w:tplc="27740C1A">
      <w:start w:val="1"/>
      <w:numFmt w:val="upperLetter"/>
      <w:lvlText w:val="%1."/>
      <w:lvlJc w:val="left"/>
      <w:pPr>
        <w:ind w:left="81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75BB4E27"/>
    <w:multiLevelType w:val="multilevel"/>
    <w:tmpl w:val="F180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6E1635B"/>
    <w:multiLevelType w:val="hybridMultilevel"/>
    <w:tmpl w:val="55DA2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8960E3"/>
    <w:multiLevelType w:val="hybridMultilevel"/>
    <w:tmpl w:val="704216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3"/>
  </w:num>
  <w:num w:numId="4">
    <w:abstractNumId w:val="16"/>
  </w:num>
  <w:num w:numId="5">
    <w:abstractNumId w:val="15"/>
  </w:num>
  <w:num w:numId="6">
    <w:abstractNumId w:val="12"/>
  </w:num>
  <w:num w:numId="7">
    <w:abstractNumId w:val="18"/>
  </w:num>
  <w:num w:numId="8">
    <w:abstractNumId w:val="13"/>
  </w:num>
  <w:num w:numId="9">
    <w:abstractNumId w:val="9"/>
  </w:num>
  <w:num w:numId="10">
    <w:abstractNumId w:val="14"/>
  </w:num>
  <w:num w:numId="11">
    <w:abstractNumId w:val="10"/>
  </w:num>
  <w:num w:numId="12">
    <w:abstractNumId w:val="2"/>
  </w:num>
  <w:num w:numId="13">
    <w:abstractNumId w:val="7"/>
  </w:num>
  <w:num w:numId="14">
    <w:abstractNumId w:val="5"/>
  </w:num>
  <w:num w:numId="15">
    <w:abstractNumId w:val="23"/>
  </w:num>
  <w:num w:numId="16">
    <w:abstractNumId w:val="17"/>
  </w:num>
  <w:num w:numId="17">
    <w:abstractNumId w:val="19"/>
  </w:num>
  <w:num w:numId="18">
    <w:abstractNumId w:val="8"/>
  </w:num>
  <w:num w:numId="19">
    <w:abstractNumId w:val="21"/>
  </w:num>
  <w:num w:numId="20">
    <w:abstractNumId w:val="1"/>
  </w:num>
  <w:num w:numId="21">
    <w:abstractNumId w:val="20"/>
  </w:num>
  <w:num w:numId="22">
    <w:abstractNumId w:val="4"/>
  </w:num>
  <w:num w:numId="23">
    <w:abstractNumId w:val="0"/>
  </w:num>
  <w:num w:numId="2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an Crain">
    <w15:presenceInfo w15:providerId="None" w15:userId="Alan Cra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025"/>
    <w:rsid w:val="000042C7"/>
    <w:rsid w:val="00004CB1"/>
    <w:rsid w:val="00016E67"/>
    <w:rsid w:val="00054B35"/>
    <w:rsid w:val="000B5025"/>
    <w:rsid w:val="000E4121"/>
    <w:rsid w:val="00103629"/>
    <w:rsid w:val="00123C81"/>
    <w:rsid w:val="001249A3"/>
    <w:rsid w:val="0013276D"/>
    <w:rsid w:val="001817E5"/>
    <w:rsid w:val="001A5176"/>
    <w:rsid w:val="001A5DAE"/>
    <w:rsid w:val="001A7225"/>
    <w:rsid w:val="001D3165"/>
    <w:rsid w:val="001E0CE7"/>
    <w:rsid w:val="001F54DE"/>
    <w:rsid w:val="00223E4D"/>
    <w:rsid w:val="00230B89"/>
    <w:rsid w:val="00242888"/>
    <w:rsid w:val="002535E6"/>
    <w:rsid w:val="00292D88"/>
    <w:rsid w:val="00304475"/>
    <w:rsid w:val="00312C32"/>
    <w:rsid w:val="003244C1"/>
    <w:rsid w:val="0035079C"/>
    <w:rsid w:val="00365A2B"/>
    <w:rsid w:val="003732F5"/>
    <w:rsid w:val="003E6C7F"/>
    <w:rsid w:val="003F60D8"/>
    <w:rsid w:val="003F7682"/>
    <w:rsid w:val="004D17EA"/>
    <w:rsid w:val="004D1D04"/>
    <w:rsid w:val="004D26D7"/>
    <w:rsid w:val="004E6CE3"/>
    <w:rsid w:val="00500F35"/>
    <w:rsid w:val="00514255"/>
    <w:rsid w:val="005232A7"/>
    <w:rsid w:val="0055450C"/>
    <w:rsid w:val="0057269C"/>
    <w:rsid w:val="00573AAB"/>
    <w:rsid w:val="005771E8"/>
    <w:rsid w:val="005D73F4"/>
    <w:rsid w:val="005E07E1"/>
    <w:rsid w:val="005F204D"/>
    <w:rsid w:val="006235CD"/>
    <w:rsid w:val="00632895"/>
    <w:rsid w:val="006359F6"/>
    <w:rsid w:val="00656DC8"/>
    <w:rsid w:val="006611EE"/>
    <w:rsid w:val="00662F01"/>
    <w:rsid w:val="00683819"/>
    <w:rsid w:val="006960F9"/>
    <w:rsid w:val="006B008F"/>
    <w:rsid w:val="006B5C86"/>
    <w:rsid w:val="006D2565"/>
    <w:rsid w:val="006F310C"/>
    <w:rsid w:val="00745AA3"/>
    <w:rsid w:val="00765DDE"/>
    <w:rsid w:val="007A3F03"/>
    <w:rsid w:val="007D2859"/>
    <w:rsid w:val="007E0618"/>
    <w:rsid w:val="007F6982"/>
    <w:rsid w:val="00806D6E"/>
    <w:rsid w:val="00811D5E"/>
    <w:rsid w:val="00811F1C"/>
    <w:rsid w:val="0082014C"/>
    <w:rsid w:val="00822F90"/>
    <w:rsid w:val="00860D77"/>
    <w:rsid w:val="00873F97"/>
    <w:rsid w:val="00875116"/>
    <w:rsid w:val="0088377B"/>
    <w:rsid w:val="008854B7"/>
    <w:rsid w:val="008967C8"/>
    <w:rsid w:val="00943907"/>
    <w:rsid w:val="00946D69"/>
    <w:rsid w:val="00965F28"/>
    <w:rsid w:val="0097528A"/>
    <w:rsid w:val="00987C05"/>
    <w:rsid w:val="009A071B"/>
    <w:rsid w:val="009A6746"/>
    <w:rsid w:val="009E153F"/>
    <w:rsid w:val="009E5233"/>
    <w:rsid w:val="00A261AD"/>
    <w:rsid w:val="00A265CF"/>
    <w:rsid w:val="00A641DA"/>
    <w:rsid w:val="00A95104"/>
    <w:rsid w:val="00AB3C9A"/>
    <w:rsid w:val="00AD064E"/>
    <w:rsid w:val="00AE0EDB"/>
    <w:rsid w:val="00AE6B38"/>
    <w:rsid w:val="00AE703F"/>
    <w:rsid w:val="00B618E9"/>
    <w:rsid w:val="00B63C6F"/>
    <w:rsid w:val="00B72CCC"/>
    <w:rsid w:val="00B7493B"/>
    <w:rsid w:val="00B7687E"/>
    <w:rsid w:val="00BC370E"/>
    <w:rsid w:val="00BC3FBA"/>
    <w:rsid w:val="00BD2642"/>
    <w:rsid w:val="00BF2038"/>
    <w:rsid w:val="00C54B8E"/>
    <w:rsid w:val="00C650EA"/>
    <w:rsid w:val="00C83A4D"/>
    <w:rsid w:val="00CA380D"/>
    <w:rsid w:val="00CE7EE2"/>
    <w:rsid w:val="00CF168C"/>
    <w:rsid w:val="00D065FF"/>
    <w:rsid w:val="00D06C83"/>
    <w:rsid w:val="00D3051D"/>
    <w:rsid w:val="00D323BF"/>
    <w:rsid w:val="00D624DA"/>
    <w:rsid w:val="00D63D69"/>
    <w:rsid w:val="00D72775"/>
    <w:rsid w:val="00D8796E"/>
    <w:rsid w:val="00DB4D6C"/>
    <w:rsid w:val="00DE61D6"/>
    <w:rsid w:val="00DF4A46"/>
    <w:rsid w:val="00E80869"/>
    <w:rsid w:val="00EB7AAA"/>
    <w:rsid w:val="00EF18AB"/>
    <w:rsid w:val="00F12387"/>
    <w:rsid w:val="00F1672C"/>
    <w:rsid w:val="00F16CAE"/>
    <w:rsid w:val="00F21B3D"/>
    <w:rsid w:val="00F4154E"/>
    <w:rsid w:val="00F52ABF"/>
    <w:rsid w:val="00F559AF"/>
    <w:rsid w:val="00F66C7B"/>
    <w:rsid w:val="00F83AFC"/>
    <w:rsid w:val="00F86F2E"/>
    <w:rsid w:val="00F91801"/>
    <w:rsid w:val="00F9704B"/>
    <w:rsid w:val="00FD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FE0B57"/>
  <w15:chartTrackingRefBased/>
  <w15:docId w15:val="{1C2FB039-9962-4C37-B884-38B193F3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0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3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5CD"/>
  </w:style>
  <w:style w:type="paragraph" w:styleId="Footer">
    <w:name w:val="footer"/>
    <w:basedOn w:val="Normal"/>
    <w:link w:val="FooterChar"/>
    <w:uiPriority w:val="99"/>
    <w:unhideWhenUsed/>
    <w:rsid w:val="006235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5CD"/>
  </w:style>
  <w:style w:type="paragraph" w:styleId="BalloonText">
    <w:name w:val="Balloon Text"/>
    <w:basedOn w:val="Normal"/>
    <w:link w:val="BalloonTextChar"/>
    <w:uiPriority w:val="99"/>
    <w:semiHidden/>
    <w:unhideWhenUsed/>
    <w:rsid w:val="00820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0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Bailey</dc:creator>
  <cp:keywords/>
  <dc:description/>
  <cp:lastModifiedBy>Robin Schuman</cp:lastModifiedBy>
  <cp:revision>2</cp:revision>
  <cp:lastPrinted>2018-03-29T19:44:00Z</cp:lastPrinted>
  <dcterms:created xsi:type="dcterms:W3CDTF">2018-04-24T18:08:00Z</dcterms:created>
  <dcterms:modified xsi:type="dcterms:W3CDTF">2018-04-24T18:08:00Z</dcterms:modified>
</cp:coreProperties>
</file>